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886D4" w14:textId="290CD5E2" w:rsidR="00F7230B" w:rsidRDefault="5AF921DD" w:rsidP="61C71E86">
      <w:pPr>
        <w:spacing w:line="257" w:lineRule="auto"/>
        <w:jc w:val="center"/>
        <w:rPr>
          <w:rFonts w:ascii="Times New Roman" w:eastAsia="Times New Roman" w:hAnsi="Times New Roman" w:cs="Times New Roman"/>
          <w:color w:val="000000" w:themeColor="text1"/>
        </w:rPr>
      </w:pPr>
      <w:r>
        <w:rPr>
          <w:noProof/>
        </w:rPr>
        <w:drawing>
          <wp:inline distT="0" distB="0" distL="0" distR="0" wp14:anchorId="0C4BF49B" wp14:editId="4A25BA4A">
            <wp:extent cx="3171825" cy="1428750"/>
            <wp:effectExtent l="0" t="0" r="0" b="0"/>
            <wp:docPr id="1529258035" name="Picture 1529258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3171825" cy="1428750"/>
                    </a:xfrm>
                    <a:prstGeom prst="rect">
                      <a:avLst/>
                    </a:prstGeom>
                  </pic:spPr>
                </pic:pic>
              </a:graphicData>
            </a:graphic>
          </wp:inline>
        </w:drawing>
      </w:r>
    </w:p>
    <w:p w14:paraId="277B6AB5" w14:textId="7D5D1D38" w:rsidR="00F7230B" w:rsidRDefault="00F7230B" w:rsidP="61C71E86">
      <w:pPr>
        <w:spacing w:line="257" w:lineRule="auto"/>
        <w:jc w:val="center"/>
        <w:rPr>
          <w:rFonts w:ascii="Times New Roman" w:eastAsia="Times New Roman" w:hAnsi="Times New Roman" w:cs="Times New Roman"/>
          <w:color w:val="000000" w:themeColor="text1"/>
        </w:rPr>
      </w:pPr>
    </w:p>
    <w:p w14:paraId="3D8951E7" w14:textId="6A1E3674" w:rsidR="00F7230B" w:rsidRDefault="00F7230B" w:rsidP="61C71E86">
      <w:pPr>
        <w:spacing w:line="257" w:lineRule="auto"/>
        <w:jc w:val="center"/>
        <w:rPr>
          <w:rFonts w:ascii="Times New Roman" w:eastAsia="Times New Roman" w:hAnsi="Times New Roman" w:cs="Times New Roman"/>
          <w:color w:val="000000" w:themeColor="text1"/>
        </w:rPr>
      </w:pPr>
    </w:p>
    <w:p w14:paraId="7F6805FF" w14:textId="7E7EF839" w:rsidR="00F7230B" w:rsidRDefault="00F7230B" w:rsidP="61C71E86">
      <w:pPr>
        <w:spacing w:line="257" w:lineRule="auto"/>
        <w:jc w:val="center"/>
        <w:rPr>
          <w:rFonts w:ascii="Times New Roman" w:eastAsia="Times New Roman" w:hAnsi="Times New Roman" w:cs="Times New Roman"/>
          <w:color w:val="000000" w:themeColor="text1"/>
        </w:rPr>
      </w:pPr>
    </w:p>
    <w:p w14:paraId="4A600796" w14:textId="5ADA5E8B" w:rsidR="00F7230B" w:rsidRDefault="5AF921DD" w:rsidP="61C71E86">
      <w:pPr>
        <w:spacing w:line="257" w:lineRule="auto"/>
        <w:jc w:val="center"/>
        <w:rPr>
          <w:rFonts w:ascii="Times New Roman" w:eastAsia="Times New Roman" w:hAnsi="Times New Roman" w:cs="Times New Roman"/>
          <w:color w:val="000000" w:themeColor="text1"/>
        </w:rPr>
      </w:pPr>
      <w:r w:rsidRPr="61C71E86">
        <w:rPr>
          <w:rFonts w:ascii="Times New Roman" w:eastAsia="Times New Roman" w:hAnsi="Times New Roman" w:cs="Times New Roman"/>
          <w:color w:val="000000" w:themeColor="text1"/>
          <w:lang w:val="en-CA"/>
        </w:rPr>
        <w:t>GNG 2101 – Introduction to Product Design and Development</w:t>
      </w:r>
    </w:p>
    <w:p w14:paraId="44924AEC" w14:textId="2D50DB62" w:rsidR="00F7230B" w:rsidRDefault="00F7230B" w:rsidP="61C71E86">
      <w:pPr>
        <w:spacing w:line="257" w:lineRule="auto"/>
        <w:jc w:val="center"/>
        <w:rPr>
          <w:rFonts w:ascii="Times New Roman" w:eastAsia="Times New Roman" w:hAnsi="Times New Roman" w:cs="Times New Roman"/>
          <w:color w:val="000000" w:themeColor="text1"/>
        </w:rPr>
      </w:pPr>
    </w:p>
    <w:p w14:paraId="55B8D4D7" w14:textId="108B3757" w:rsidR="00F7230B" w:rsidRDefault="00F7230B" w:rsidP="61C71E86">
      <w:pPr>
        <w:spacing w:line="257" w:lineRule="auto"/>
        <w:jc w:val="center"/>
        <w:rPr>
          <w:rFonts w:ascii="Times New Roman" w:eastAsia="Times New Roman" w:hAnsi="Times New Roman" w:cs="Times New Roman"/>
          <w:color w:val="000000" w:themeColor="text1"/>
        </w:rPr>
      </w:pPr>
    </w:p>
    <w:p w14:paraId="75D795D1" w14:textId="13D28DCF" w:rsidR="00F7230B" w:rsidRDefault="00F7230B" w:rsidP="61C71E86">
      <w:pPr>
        <w:spacing w:line="257" w:lineRule="auto"/>
        <w:jc w:val="center"/>
        <w:rPr>
          <w:rFonts w:ascii="Times New Roman" w:eastAsia="Times New Roman" w:hAnsi="Times New Roman" w:cs="Times New Roman"/>
          <w:color w:val="000000" w:themeColor="text1"/>
        </w:rPr>
      </w:pPr>
    </w:p>
    <w:p w14:paraId="59768712" w14:textId="067C8B08" w:rsidR="00F7230B" w:rsidRDefault="00F7230B" w:rsidP="61C71E86">
      <w:pPr>
        <w:spacing w:line="257" w:lineRule="auto"/>
        <w:jc w:val="center"/>
        <w:rPr>
          <w:rFonts w:ascii="Times New Roman" w:eastAsia="Times New Roman" w:hAnsi="Times New Roman" w:cs="Times New Roman"/>
          <w:color w:val="000000" w:themeColor="text1"/>
        </w:rPr>
      </w:pPr>
    </w:p>
    <w:p w14:paraId="5326BAAC" w14:textId="57A87D64" w:rsidR="00F7230B" w:rsidRDefault="00F7230B" w:rsidP="61C71E86">
      <w:pPr>
        <w:spacing w:line="257" w:lineRule="auto"/>
        <w:jc w:val="center"/>
        <w:rPr>
          <w:rFonts w:ascii="Times New Roman" w:eastAsia="Times New Roman" w:hAnsi="Times New Roman" w:cs="Times New Roman"/>
          <w:color w:val="000000" w:themeColor="text1"/>
        </w:rPr>
      </w:pPr>
    </w:p>
    <w:p w14:paraId="56FE2BCD" w14:textId="60B76EB5" w:rsidR="00F7230B" w:rsidRDefault="5AF921DD" w:rsidP="61C71E86">
      <w:pPr>
        <w:spacing w:line="257" w:lineRule="auto"/>
        <w:jc w:val="center"/>
        <w:rPr>
          <w:rFonts w:ascii="Times New Roman" w:eastAsia="Times New Roman" w:hAnsi="Times New Roman" w:cs="Times New Roman"/>
          <w:color w:val="000000" w:themeColor="text1"/>
        </w:rPr>
      </w:pPr>
      <w:r w:rsidRPr="61C71E86">
        <w:rPr>
          <w:rFonts w:ascii="Times New Roman" w:eastAsia="Times New Roman" w:hAnsi="Times New Roman" w:cs="Times New Roman"/>
          <w:color w:val="000000" w:themeColor="text1"/>
          <w:lang w:val="en-CA"/>
        </w:rPr>
        <w:t xml:space="preserve">Design Deliverable </w:t>
      </w:r>
      <w:r w:rsidR="0C04367C" w:rsidRPr="61C71E86">
        <w:rPr>
          <w:rFonts w:ascii="Times New Roman" w:eastAsia="Times New Roman" w:hAnsi="Times New Roman" w:cs="Times New Roman"/>
          <w:color w:val="000000" w:themeColor="text1"/>
          <w:lang w:val="en-CA"/>
        </w:rPr>
        <w:t>H</w:t>
      </w:r>
    </w:p>
    <w:p w14:paraId="1C8EA5D6" w14:textId="24BF5C8E" w:rsidR="00F7230B" w:rsidRDefault="00F7230B" w:rsidP="61C71E86">
      <w:pPr>
        <w:spacing w:line="257" w:lineRule="auto"/>
        <w:jc w:val="center"/>
        <w:rPr>
          <w:rFonts w:ascii="Times New Roman" w:eastAsia="Times New Roman" w:hAnsi="Times New Roman" w:cs="Times New Roman"/>
          <w:color w:val="000000" w:themeColor="text1"/>
        </w:rPr>
      </w:pPr>
    </w:p>
    <w:p w14:paraId="3C69A284" w14:textId="6BD9568C" w:rsidR="00F7230B" w:rsidRDefault="00F7230B" w:rsidP="61C71E86">
      <w:pPr>
        <w:spacing w:line="257" w:lineRule="auto"/>
        <w:jc w:val="center"/>
        <w:rPr>
          <w:rFonts w:ascii="Times New Roman" w:eastAsia="Times New Roman" w:hAnsi="Times New Roman" w:cs="Times New Roman"/>
          <w:color w:val="000000" w:themeColor="text1"/>
        </w:rPr>
      </w:pPr>
    </w:p>
    <w:p w14:paraId="2FC444D9" w14:textId="22C63146" w:rsidR="00F7230B" w:rsidRDefault="00F7230B" w:rsidP="61C71E86">
      <w:pPr>
        <w:spacing w:line="257" w:lineRule="auto"/>
        <w:jc w:val="center"/>
        <w:rPr>
          <w:rFonts w:ascii="Times New Roman" w:eastAsia="Times New Roman" w:hAnsi="Times New Roman" w:cs="Times New Roman"/>
          <w:color w:val="000000" w:themeColor="text1"/>
        </w:rPr>
      </w:pPr>
    </w:p>
    <w:p w14:paraId="728CF044" w14:textId="1296CEF7" w:rsidR="00F7230B" w:rsidRDefault="00F7230B" w:rsidP="61C71E86">
      <w:pPr>
        <w:spacing w:line="257" w:lineRule="auto"/>
        <w:jc w:val="center"/>
        <w:rPr>
          <w:rFonts w:ascii="Times New Roman" w:eastAsia="Times New Roman" w:hAnsi="Times New Roman" w:cs="Times New Roman"/>
          <w:color w:val="000000" w:themeColor="text1"/>
        </w:rPr>
      </w:pPr>
    </w:p>
    <w:p w14:paraId="356C1C61" w14:textId="63EB3111" w:rsidR="00F7230B" w:rsidRDefault="00F7230B" w:rsidP="61C71E86">
      <w:pPr>
        <w:spacing w:line="257" w:lineRule="auto"/>
        <w:jc w:val="center"/>
        <w:rPr>
          <w:rFonts w:ascii="Times New Roman" w:eastAsia="Times New Roman" w:hAnsi="Times New Roman" w:cs="Times New Roman"/>
          <w:color w:val="000000" w:themeColor="text1"/>
        </w:rPr>
      </w:pPr>
    </w:p>
    <w:p w14:paraId="34100513" w14:textId="615B85BA" w:rsidR="00F7230B" w:rsidRDefault="5AF921DD" w:rsidP="61C71E86">
      <w:pPr>
        <w:spacing w:line="257" w:lineRule="auto"/>
        <w:jc w:val="center"/>
        <w:rPr>
          <w:rFonts w:ascii="Times New Roman" w:eastAsia="Times New Roman" w:hAnsi="Times New Roman" w:cs="Times New Roman"/>
          <w:color w:val="000000" w:themeColor="text1"/>
        </w:rPr>
      </w:pPr>
      <w:r w:rsidRPr="61C71E86">
        <w:rPr>
          <w:rFonts w:ascii="Times New Roman" w:eastAsia="Times New Roman" w:hAnsi="Times New Roman" w:cs="Times New Roman"/>
          <w:color w:val="000000" w:themeColor="text1"/>
          <w:lang w:val="en-CA"/>
        </w:rPr>
        <w:t>Group F1.3</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650"/>
        <w:gridCol w:w="4650"/>
      </w:tblGrid>
      <w:tr w:rsidR="61C71E86" w14:paraId="1CF0F9E1" w14:textId="77777777" w:rsidTr="61C71E86">
        <w:trPr>
          <w:trHeight w:val="300"/>
        </w:trPr>
        <w:tc>
          <w:tcPr>
            <w:tcW w:w="4650" w:type="dxa"/>
            <w:tcBorders>
              <w:top w:val="single" w:sz="6" w:space="0" w:color="auto"/>
              <w:left w:val="single" w:sz="6" w:space="0" w:color="auto"/>
            </w:tcBorders>
            <w:tcMar>
              <w:left w:w="90" w:type="dxa"/>
              <w:right w:w="90" w:type="dxa"/>
            </w:tcMar>
          </w:tcPr>
          <w:p w14:paraId="5361B131" w14:textId="7E391067"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Emily Way</w:t>
            </w:r>
          </w:p>
        </w:tc>
        <w:tc>
          <w:tcPr>
            <w:tcW w:w="4650" w:type="dxa"/>
            <w:tcBorders>
              <w:top w:val="single" w:sz="6" w:space="0" w:color="auto"/>
              <w:right w:val="single" w:sz="6" w:space="0" w:color="auto"/>
            </w:tcBorders>
            <w:tcMar>
              <w:left w:w="90" w:type="dxa"/>
              <w:right w:w="90" w:type="dxa"/>
            </w:tcMar>
          </w:tcPr>
          <w:p w14:paraId="29850136" w14:textId="505BF570"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300299495</w:t>
            </w:r>
          </w:p>
        </w:tc>
      </w:tr>
      <w:tr w:rsidR="61C71E86" w14:paraId="6A8D2C2E" w14:textId="77777777" w:rsidTr="61C71E86">
        <w:trPr>
          <w:trHeight w:val="300"/>
        </w:trPr>
        <w:tc>
          <w:tcPr>
            <w:tcW w:w="4650" w:type="dxa"/>
            <w:tcBorders>
              <w:left w:val="single" w:sz="6" w:space="0" w:color="auto"/>
            </w:tcBorders>
            <w:tcMar>
              <w:left w:w="90" w:type="dxa"/>
              <w:right w:w="90" w:type="dxa"/>
            </w:tcMar>
          </w:tcPr>
          <w:p w14:paraId="207FD9A5" w14:textId="66B5CCBD"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Jennifer Campbell</w:t>
            </w:r>
          </w:p>
        </w:tc>
        <w:tc>
          <w:tcPr>
            <w:tcW w:w="4650" w:type="dxa"/>
            <w:tcBorders>
              <w:right w:val="single" w:sz="6" w:space="0" w:color="auto"/>
            </w:tcBorders>
            <w:tcMar>
              <w:left w:w="90" w:type="dxa"/>
              <w:right w:w="90" w:type="dxa"/>
            </w:tcMar>
          </w:tcPr>
          <w:p w14:paraId="38AB85C0" w14:textId="170D63D4"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300359940</w:t>
            </w:r>
          </w:p>
        </w:tc>
      </w:tr>
      <w:tr w:rsidR="61C71E86" w14:paraId="7D33C716" w14:textId="77777777" w:rsidTr="61C71E86">
        <w:trPr>
          <w:trHeight w:val="300"/>
        </w:trPr>
        <w:tc>
          <w:tcPr>
            <w:tcW w:w="4650" w:type="dxa"/>
            <w:tcBorders>
              <w:left w:val="single" w:sz="6" w:space="0" w:color="auto"/>
            </w:tcBorders>
            <w:tcMar>
              <w:left w:w="90" w:type="dxa"/>
              <w:right w:w="90" w:type="dxa"/>
            </w:tcMar>
          </w:tcPr>
          <w:p w14:paraId="477BDCC3" w14:textId="243D703B"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 xml:space="preserve">Anjali </w:t>
            </w:r>
            <w:proofErr w:type="spellStart"/>
            <w:r w:rsidRPr="61C71E86">
              <w:rPr>
                <w:rFonts w:ascii="Times New Roman" w:eastAsia="Times New Roman" w:hAnsi="Times New Roman" w:cs="Times New Roman"/>
                <w:lang w:val="en-CA"/>
              </w:rPr>
              <w:t>Chalayil</w:t>
            </w:r>
            <w:proofErr w:type="spellEnd"/>
            <w:r w:rsidRPr="61C71E86">
              <w:rPr>
                <w:rFonts w:ascii="Times New Roman" w:eastAsia="Times New Roman" w:hAnsi="Times New Roman" w:cs="Times New Roman"/>
                <w:lang w:val="en-CA"/>
              </w:rPr>
              <w:t xml:space="preserve"> </w:t>
            </w:r>
            <w:proofErr w:type="spellStart"/>
            <w:r w:rsidRPr="61C71E86">
              <w:rPr>
                <w:rFonts w:ascii="Times New Roman" w:eastAsia="Times New Roman" w:hAnsi="Times New Roman" w:cs="Times New Roman"/>
                <w:lang w:val="en-CA"/>
              </w:rPr>
              <w:t>Sreekumar</w:t>
            </w:r>
            <w:proofErr w:type="spellEnd"/>
          </w:p>
        </w:tc>
        <w:tc>
          <w:tcPr>
            <w:tcW w:w="4650" w:type="dxa"/>
            <w:tcBorders>
              <w:right w:val="single" w:sz="6" w:space="0" w:color="auto"/>
            </w:tcBorders>
            <w:tcMar>
              <w:left w:w="90" w:type="dxa"/>
              <w:right w:w="90" w:type="dxa"/>
            </w:tcMar>
          </w:tcPr>
          <w:p w14:paraId="14C07B41" w14:textId="1046E156"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3000231004</w:t>
            </w:r>
          </w:p>
        </w:tc>
      </w:tr>
      <w:tr w:rsidR="61C71E86" w14:paraId="2BF10179" w14:textId="77777777" w:rsidTr="61C71E86">
        <w:trPr>
          <w:trHeight w:val="300"/>
        </w:trPr>
        <w:tc>
          <w:tcPr>
            <w:tcW w:w="4650" w:type="dxa"/>
            <w:tcBorders>
              <w:left w:val="single" w:sz="6" w:space="0" w:color="auto"/>
            </w:tcBorders>
            <w:tcMar>
              <w:left w:w="90" w:type="dxa"/>
              <w:right w:w="90" w:type="dxa"/>
            </w:tcMar>
          </w:tcPr>
          <w:p w14:paraId="4D01555E" w14:textId="010F1F5D"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 xml:space="preserve">Alex </w:t>
            </w:r>
            <w:proofErr w:type="spellStart"/>
            <w:r w:rsidRPr="61C71E86">
              <w:rPr>
                <w:rFonts w:ascii="Times New Roman" w:eastAsia="Times New Roman" w:hAnsi="Times New Roman" w:cs="Times New Roman"/>
                <w:lang w:val="en-CA"/>
              </w:rPr>
              <w:t>Novac</w:t>
            </w:r>
            <w:proofErr w:type="spellEnd"/>
          </w:p>
        </w:tc>
        <w:tc>
          <w:tcPr>
            <w:tcW w:w="4650" w:type="dxa"/>
            <w:tcBorders>
              <w:right w:val="single" w:sz="6" w:space="0" w:color="auto"/>
            </w:tcBorders>
            <w:tcMar>
              <w:left w:w="90" w:type="dxa"/>
              <w:right w:w="90" w:type="dxa"/>
            </w:tcMar>
          </w:tcPr>
          <w:p w14:paraId="6FCA7A8E" w14:textId="78AE0EF1"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300439533</w:t>
            </w:r>
          </w:p>
        </w:tc>
      </w:tr>
      <w:tr w:rsidR="61C71E86" w14:paraId="4C4AA435" w14:textId="77777777" w:rsidTr="61C71E86">
        <w:trPr>
          <w:trHeight w:val="300"/>
        </w:trPr>
        <w:tc>
          <w:tcPr>
            <w:tcW w:w="4650" w:type="dxa"/>
            <w:tcBorders>
              <w:left w:val="single" w:sz="6" w:space="0" w:color="auto"/>
              <w:bottom w:val="single" w:sz="6" w:space="0" w:color="auto"/>
            </w:tcBorders>
            <w:tcMar>
              <w:left w:w="90" w:type="dxa"/>
              <w:right w:w="90" w:type="dxa"/>
            </w:tcMar>
          </w:tcPr>
          <w:p w14:paraId="53178B9B" w14:textId="1997D89F"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 xml:space="preserve">Armand </w:t>
            </w:r>
            <w:proofErr w:type="spellStart"/>
            <w:r w:rsidRPr="61C71E86">
              <w:rPr>
                <w:rFonts w:ascii="Times New Roman" w:eastAsia="Times New Roman" w:hAnsi="Times New Roman" w:cs="Times New Roman"/>
                <w:lang w:val="en-CA"/>
              </w:rPr>
              <w:t>Guigma</w:t>
            </w:r>
            <w:proofErr w:type="spellEnd"/>
          </w:p>
        </w:tc>
        <w:tc>
          <w:tcPr>
            <w:tcW w:w="4650" w:type="dxa"/>
            <w:tcBorders>
              <w:bottom w:val="single" w:sz="6" w:space="0" w:color="auto"/>
              <w:right w:val="single" w:sz="6" w:space="0" w:color="auto"/>
            </w:tcBorders>
            <w:tcMar>
              <w:left w:w="90" w:type="dxa"/>
              <w:right w:w="90" w:type="dxa"/>
            </w:tcMar>
          </w:tcPr>
          <w:p w14:paraId="308858E9" w14:textId="64FF89C4" w:rsidR="61C71E86" w:rsidRDefault="61C71E86" w:rsidP="61C71E86">
            <w:pPr>
              <w:spacing w:line="257" w:lineRule="auto"/>
              <w:jc w:val="center"/>
              <w:rPr>
                <w:rFonts w:ascii="Times New Roman" w:eastAsia="Times New Roman" w:hAnsi="Times New Roman" w:cs="Times New Roman"/>
              </w:rPr>
            </w:pPr>
            <w:r w:rsidRPr="61C71E86">
              <w:rPr>
                <w:rFonts w:ascii="Times New Roman" w:eastAsia="Times New Roman" w:hAnsi="Times New Roman" w:cs="Times New Roman"/>
                <w:lang w:val="en-CA"/>
              </w:rPr>
              <w:t>300105138</w:t>
            </w:r>
          </w:p>
        </w:tc>
      </w:tr>
    </w:tbl>
    <w:p w14:paraId="5F94735B" w14:textId="72029301" w:rsidR="00F7230B" w:rsidRDefault="5AF921DD" w:rsidP="61C71E86">
      <w:pPr>
        <w:spacing w:line="257" w:lineRule="auto"/>
        <w:jc w:val="center"/>
        <w:rPr>
          <w:rFonts w:ascii="Times New Roman" w:eastAsia="Times New Roman" w:hAnsi="Times New Roman" w:cs="Times New Roman"/>
          <w:color w:val="000000" w:themeColor="text1"/>
        </w:rPr>
      </w:pPr>
      <w:r w:rsidRPr="61C71E86">
        <w:rPr>
          <w:rFonts w:ascii="Times New Roman" w:eastAsia="Times New Roman" w:hAnsi="Times New Roman" w:cs="Times New Roman"/>
          <w:color w:val="000000" w:themeColor="text1"/>
          <w:lang w:val="en-CA"/>
        </w:rPr>
        <w:t>February 7, 2025</w:t>
      </w:r>
    </w:p>
    <w:p w14:paraId="1629C83C" w14:textId="4B14778C" w:rsidR="00F7230B" w:rsidRDefault="5AF921DD" w:rsidP="61C71E86">
      <w:pPr>
        <w:spacing w:line="257" w:lineRule="auto"/>
        <w:jc w:val="center"/>
        <w:rPr>
          <w:rFonts w:ascii="Times New Roman" w:eastAsia="Times New Roman" w:hAnsi="Times New Roman" w:cs="Times New Roman"/>
          <w:color w:val="000000" w:themeColor="text1"/>
          <w:lang w:val="en-CA"/>
        </w:rPr>
      </w:pPr>
      <w:r w:rsidRPr="61C71E86">
        <w:rPr>
          <w:rFonts w:ascii="Times New Roman" w:eastAsia="Times New Roman" w:hAnsi="Times New Roman" w:cs="Times New Roman"/>
          <w:color w:val="000000" w:themeColor="text1"/>
          <w:lang w:val="en-CA"/>
        </w:rPr>
        <w:t>University of Ottawa – Faculty of Engineering</w:t>
      </w:r>
    </w:p>
    <w:p w14:paraId="68EE0378" w14:textId="0AC4D078" w:rsidR="00F7230B" w:rsidRDefault="00F7230B" w:rsidP="61C71E86">
      <w:pPr>
        <w:spacing w:line="257" w:lineRule="auto"/>
        <w:jc w:val="center"/>
        <w:rPr>
          <w:rFonts w:ascii="Times New Roman" w:eastAsia="Times New Roman" w:hAnsi="Times New Roman" w:cs="Times New Roman"/>
          <w:color w:val="000000" w:themeColor="text1"/>
          <w:lang w:val="en-CA"/>
        </w:rPr>
      </w:pPr>
    </w:p>
    <w:p w14:paraId="5A98F017" w14:textId="204D5E2C" w:rsidR="00F7230B" w:rsidRDefault="00F7230B" w:rsidP="61C71E86">
      <w:pPr>
        <w:spacing w:line="257" w:lineRule="auto"/>
        <w:jc w:val="center"/>
        <w:rPr>
          <w:rFonts w:ascii="Times New Roman" w:eastAsia="Times New Roman" w:hAnsi="Times New Roman" w:cs="Times New Roman"/>
          <w:color w:val="000000" w:themeColor="text1"/>
          <w:lang w:val="en-CA"/>
        </w:rPr>
      </w:pPr>
    </w:p>
    <w:p w14:paraId="7D3C61BC" w14:textId="739AB050" w:rsidR="00F7230B" w:rsidRDefault="00AF0658" w:rsidP="61C71E86">
      <w:pPr>
        <w:rPr>
          <w:rFonts w:ascii="Times New Roman" w:eastAsia="Times New Roman" w:hAnsi="Times New Roman" w:cs="Times New Roman"/>
        </w:rPr>
      </w:pPr>
      <w:r w:rsidRPr="61C71E86">
        <w:rPr>
          <w:rFonts w:ascii="Times New Roman" w:eastAsia="Times New Roman" w:hAnsi="Times New Roman" w:cs="Times New Roman"/>
        </w:rPr>
        <w:br w:type="page"/>
      </w:r>
    </w:p>
    <w:p w14:paraId="6427B8C9" w14:textId="6C2D23E0" w:rsidR="00F7230B" w:rsidRDefault="2A1D75B1" w:rsidP="61C71E86">
      <w:pPr>
        <w:pStyle w:val="Heading1"/>
        <w:rPr>
          <w:ins w:id="0" w:author="Jennifer Campbell" w:date="2025-03-26T20:53:00Z" w16du:dateUtc="2025-03-26T20:53:54Z"/>
        </w:rPr>
      </w:pPr>
      <w:r w:rsidRPr="50AE48D4">
        <w:t>3 Minute Elevator Pitch Script</w:t>
      </w:r>
    </w:p>
    <w:p w14:paraId="40F34DBA" w14:textId="5D7CD1B0" w:rsidR="50AE48D4" w:rsidRDefault="6D88377A">
      <w:pPr>
        <w:pStyle w:val="ListParagraph"/>
        <w:numPr>
          <w:ilvl w:val="0"/>
          <w:numId w:val="2"/>
        </w:numPr>
        <w:rPr>
          <w:ins w:id="1" w:author="Jennifer Campbell" w:date="2025-03-27T00:40:00Z" w16du:dateUtc="2025-03-27T00:40:24Z"/>
          <w:rFonts w:ascii="Aptos" w:eastAsia="Aptos" w:hAnsi="Aptos" w:cs="Aptos"/>
          <w:color w:val="000000" w:themeColor="text1"/>
        </w:rPr>
      </w:pPr>
      <w:ins w:id="2" w:author="Jennifer Campbell" w:date="2025-03-27T00:40:00Z">
        <w:r w:rsidRPr="198C8051">
          <w:rPr>
            <w:rFonts w:ascii="Aptos" w:eastAsia="Aptos" w:hAnsi="Aptos" w:cs="Aptos"/>
            <w:color w:val="000000" w:themeColor="text1"/>
            <w:lang w:val="en-CA"/>
          </w:rPr>
          <w:t>Welcome judges/everyone! Thank you so much for taking the time to come see our project. Before we officially start our presentation, we would like to call up one volunteer. Anyone?</w:t>
        </w:r>
      </w:ins>
    </w:p>
    <w:p w14:paraId="6ED1FE48" w14:textId="08ABA854" w:rsidR="50AE48D4" w:rsidRDefault="6D88377A">
      <w:pPr>
        <w:pStyle w:val="ListParagraph"/>
        <w:numPr>
          <w:ilvl w:val="0"/>
          <w:numId w:val="2"/>
        </w:numPr>
        <w:rPr>
          <w:ins w:id="3" w:author="Jennifer Campbell" w:date="2025-03-27T00:40:00Z" w16du:dateUtc="2025-03-27T00:40:24Z"/>
          <w:rFonts w:ascii="Aptos" w:eastAsia="Aptos" w:hAnsi="Aptos" w:cs="Aptos"/>
          <w:color w:val="000000" w:themeColor="text1"/>
        </w:rPr>
      </w:pPr>
      <w:ins w:id="4" w:author="Jennifer Campbell" w:date="2025-03-27T00:40:00Z">
        <w:r w:rsidRPr="198C8051">
          <w:rPr>
            <w:rFonts w:ascii="Aptos" w:eastAsia="Aptos" w:hAnsi="Aptos" w:cs="Aptos"/>
            <w:color w:val="000000" w:themeColor="text1"/>
            <w:lang w:val="en-CA"/>
          </w:rPr>
          <w:t>Awesome, okay so what you’re going to do is put one hand behind your back and extend this mini makeshift cane. Remember, you’re only allowed to use one hand, but you can utilize any other part of your body to help out.</w:t>
        </w:r>
      </w:ins>
    </w:p>
    <w:p w14:paraId="3376D264" w14:textId="00CF7CDB" w:rsidR="50AE48D4" w:rsidRDefault="6D88377A">
      <w:pPr>
        <w:pStyle w:val="ListParagraph"/>
        <w:numPr>
          <w:ilvl w:val="0"/>
          <w:numId w:val="2"/>
        </w:numPr>
        <w:rPr>
          <w:ins w:id="5" w:author="Jennifer Campbell" w:date="2025-03-27T00:40:00Z" w16du:dateUtc="2025-03-27T00:40:24Z"/>
          <w:rFonts w:ascii="Aptos" w:eastAsia="Aptos" w:hAnsi="Aptos" w:cs="Aptos"/>
          <w:color w:val="000000" w:themeColor="text1"/>
        </w:rPr>
      </w:pPr>
      <w:ins w:id="6" w:author="Jennifer Campbell" w:date="2025-03-27T00:40:00Z">
        <w:r w:rsidRPr="198C8051">
          <w:rPr>
            <w:rFonts w:ascii="Aptos" w:eastAsia="Aptos" w:hAnsi="Aptos" w:cs="Aptos"/>
            <w:color w:val="000000" w:themeColor="text1"/>
            <w:lang w:val="en-CA"/>
          </w:rPr>
          <w:t xml:space="preserve">Awesome! Now you’re going to fold it up again. This time, you only have 15 seconds and I’m going to give you this bag of materials to hold as well. </w:t>
        </w:r>
      </w:ins>
    </w:p>
    <w:p w14:paraId="750DF76C" w14:textId="229147D6" w:rsidR="50AE48D4" w:rsidRDefault="6D88377A">
      <w:pPr>
        <w:pStyle w:val="ListParagraph"/>
        <w:numPr>
          <w:ilvl w:val="0"/>
          <w:numId w:val="2"/>
        </w:numPr>
        <w:rPr>
          <w:ins w:id="7" w:author="Jennifer Campbell" w:date="2025-03-27T00:40:00Z" w16du:dateUtc="2025-03-27T00:40:24Z"/>
          <w:rFonts w:ascii="Aptos" w:eastAsia="Aptos" w:hAnsi="Aptos" w:cs="Aptos"/>
          <w:color w:val="000000" w:themeColor="text1"/>
        </w:rPr>
      </w:pPr>
      <w:ins w:id="8" w:author="Jennifer Campbell" w:date="2025-03-27T00:40:00Z">
        <w:r w:rsidRPr="198C8051">
          <w:rPr>
            <w:rFonts w:ascii="Aptos" w:eastAsia="Aptos" w:hAnsi="Aptos" w:cs="Aptos"/>
            <w:color w:val="000000" w:themeColor="text1"/>
            <w:lang w:val="en-CA"/>
          </w:rPr>
          <w:t>Pretty difficult right? Well, these are the issues our client was facing.</w:t>
        </w:r>
      </w:ins>
    </w:p>
    <w:p w14:paraId="271FA9B0" w14:textId="317B4CA9" w:rsidR="50AE48D4" w:rsidRDefault="6D88377A">
      <w:pPr>
        <w:pStyle w:val="ListParagraph"/>
        <w:numPr>
          <w:ilvl w:val="0"/>
          <w:numId w:val="2"/>
        </w:numPr>
        <w:rPr>
          <w:ins w:id="9" w:author="Jennifer Campbell" w:date="2025-03-27T00:40:00Z" w16du:dateUtc="2025-03-27T00:40:24Z"/>
          <w:rFonts w:ascii="Aptos" w:eastAsia="Aptos" w:hAnsi="Aptos" w:cs="Aptos"/>
          <w:color w:val="000000" w:themeColor="text1"/>
        </w:rPr>
      </w:pPr>
      <w:ins w:id="10" w:author="Jennifer Campbell" w:date="2025-03-27T00:40:00Z">
        <w:r w:rsidRPr="198C8051">
          <w:rPr>
            <w:rFonts w:ascii="Aptos" w:eastAsia="Aptos" w:hAnsi="Aptos" w:cs="Aptos"/>
            <w:color w:val="000000" w:themeColor="text1"/>
            <w:lang w:val="en-CA"/>
          </w:rPr>
          <w:t xml:space="preserve">Our client has limited mobility in one hand, and no mobility in the other. She is an incredibly independent individual and regularly uses public transport to get around. </w:t>
        </w:r>
      </w:ins>
    </w:p>
    <w:p w14:paraId="10F6C5D5" w14:textId="5DA1F102" w:rsidR="50AE48D4" w:rsidRDefault="6D88377A">
      <w:pPr>
        <w:pStyle w:val="ListParagraph"/>
        <w:numPr>
          <w:ilvl w:val="0"/>
          <w:numId w:val="2"/>
        </w:numPr>
        <w:rPr>
          <w:ins w:id="11" w:author="Jennifer Campbell" w:date="2025-03-27T00:40:00Z" w16du:dateUtc="2025-03-27T00:40:24Z"/>
          <w:rFonts w:ascii="Aptos" w:eastAsia="Aptos" w:hAnsi="Aptos" w:cs="Aptos"/>
          <w:color w:val="000000" w:themeColor="text1"/>
        </w:rPr>
      </w:pPr>
      <w:ins w:id="12" w:author="Jennifer Campbell" w:date="2025-03-27T00:40:00Z">
        <w:r w:rsidRPr="198C8051">
          <w:rPr>
            <w:rFonts w:ascii="Aptos" w:eastAsia="Aptos" w:hAnsi="Aptos" w:cs="Aptos"/>
            <w:color w:val="000000" w:themeColor="text1"/>
            <w:lang w:val="en-CA"/>
          </w:rPr>
          <w:t xml:space="preserve">However, due to the limited range of canes on the market, she finds it hard to navigate her day-to-day life with a cane that is designed to be opened/closed with both hands and doesn’t serve her need of an aid in balance. </w:t>
        </w:r>
      </w:ins>
    </w:p>
    <w:p w14:paraId="67E2D01E" w14:textId="6ACED87F" w:rsidR="50AE48D4" w:rsidRDefault="6D88377A">
      <w:pPr>
        <w:pStyle w:val="ListParagraph"/>
        <w:numPr>
          <w:ilvl w:val="0"/>
          <w:numId w:val="2"/>
        </w:numPr>
        <w:rPr>
          <w:ins w:id="13" w:author="Jennifer Campbell" w:date="2025-03-27T00:40:00Z" w16du:dateUtc="2025-03-27T00:40:24Z"/>
          <w:rFonts w:ascii="Aptos" w:eastAsia="Aptos" w:hAnsi="Aptos" w:cs="Aptos"/>
          <w:color w:val="000000" w:themeColor="text1"/>
        </w:rPr>
      </w:pPr>
      <w:ins w:id="14" w:author="Jennifer Campbell" w:date="2025-03-27T00:40:00Z">
        <w:r w:rsidRPr="198C8051">
          <w:rPr>
            <w:rFonts w:ascii="Aptos" w:eastAsia="Aptos" w:hAnsi="Aptos" w:cs="Aptos"/>
            <w:color w:val="000000" w:themeColor="text1"/>
            <w:lang w:val="en-CA"/>
          </w:rPr>
          <w:t xml:space="preserve">To summarize, our client needed a cane that could easily collapse, aid in balance, and be stored away efficiently, however, all of these features must be incorporated in a way that can be navigated with a single hand. </w:t>
        </w:r>
      </w:ins>
    </w:p>
    <w:p w14:paraId="3B021081" w14:textId="033FB595" w:rsidR="50AE48D4" w:rsidRDefault="6D88377A">
      <w:pPr>
        <w:pStyle w:val="ListParagraph"/>
        <w:numPr>
          <w:ilvl w:val="0"/>
          <w:numId w:val="2"/>
        </w:numPr>
        <w:rPr>
          <w:ins w:id="15" w:author="Jennifer Campbell" w:date="2025-03-27T00:40:00Z" w16du:dateUtc="2025-03-27T00:40:24Z"/>
          <w:rFonts w:ascii="Aptos" w:eastAsia="Aptos" w:hAnsi="Aptos" w:cs="Aptos"/>
          <w:color w:val="000000" w:themeColor="text1"/>
        </w:rPr>
      </w:pPr>
      <w:ins w:id="16" w:author="Jennifer Campbell" w:date="2025-03-27T00:40:00Z">
        <w:r w:rsidRPr="198C8051">
          <w:rPr>
            <w:rFonts w:ascii="Aptos" w:eastAsia="Aptos" w:hAnsi="Aptos" w:cs="Aptos"/>
            <w:color w:val="000000" w:themeColor="text1"/>
            <w:lang w:val="en-CA"/>
          </w:rPr>
          <w:t xml:space="preserve">That’s here we come in! Meet our team, the </w:t>
        </w:r>
        <w:proofErr w:type="spellStart"/>
        <w:r w:rsidRPr="198C8051">
          <w:rPr>
            <w:rFonts w:ascii="Aptos" w:eastAsia="Aptos" w:hAnsi="Aptos" w:cs="Aptos"/>
            <w:color w:val="000000" w:themeColor="text1"/>
            <w:lang w:val="en-CA"/>
          </w:rPr>
          <w:t>Cane-iacs</w:t>
        </w:r>
        <w:proofErr w:type="spellEnd"/>
        <w:r w:rsidRPr="198C8051">
          <w:rPr>
            <w:rFonts w:ascii="Aptos" w:eastAsia="Aptos" w:hAnsi="Aptos" w:cs="Aptos"/>
            <w:color w:val="000000" w:themeColor="text1"/>
            <w:lang w:val="en-CA"/>
          </w:rPr>
          <w:t xml:space="preserve">! </w:t>
        </w:r>
      </w:ins>
    </w:p>
    <w:p w14:paraId="664F2F21" w14:textId="22A65CF2" w:rsidR="50AE48D4" w:rsidRDefault="6D88377A">
      <w:pPr>
        <w:pStyle w:val="ListParagraph"/>
        <w:numPr>
          <w:ilvl w:val="0"/>
          <w:numId w:val="2"/>
        </w:numPr>
        <w:rPr>
          <w:ins w:id="17" w:author="Jennifer Campbell" w:date="2025-03-27T00:40:00Z" w16du:dateUtc="2025-03-27T00:40:24Z"/>
          <w:rFonts w:ascii="Aptos" w:eastAsia="Aptos" w:hAnsi="Aptos" w:cs="Aptos"/>
          <w:color w:val="000000" w:themeColor="text1"/>
        </w:rPr>
      </w:pPr>
      <w:ins w:id="18" w:author="Jennifer Campbell" w:date="2025-03-27T00:40:00Z">
        <w:r w:rsidRPr="198C8051">
          <w:rPr>
            <w:rFonts w:ascii="Aptos" w:eastAsia="Aptos" w:hAnsi="Aptos" w:cs="Aptos"/>
            <w:color w:val="000000" w:themeColor="text1"/>
            <w:lang w:val="en-CA"/>
          </w:rPr>
          <w:t>Our job was to design a lightweight collapsable cane that can be used with a single hand.</w:t>
        </w:r>
      </w:ins>
    </w:p>
    <w:p w14:paraId="0C3A122B" w14:textId="7B6B1527" w:rsidR="50AE48D4" w:rsidRDefault="6D88377A">
      <w:pPr>
        <w:pStyle w:val="ListParagraph"/>
        <w:numPr>
          <w:ilvl w:val="0"/>
          <w:numId w:val="2"/>
        </w:numPr>
        <w:rPr>
          <w:ins w:id="19" w:author="Jennifer Campbell" w:date="2025-03-27T00:40:00Z" w16du:dateUtc="2025-03-27T00:40:24Z"/>
          <w:rFonts w:ascii="Aptos" w:eastAsia="Aptos" w:hAnsi="Aptos" w:cs="Aptos"/>
          <w:color w:val="000000" w:themeColor="text1"/>
        </w:rPr>
      </w:pPr>
      <w:ins w:id="20" w:author="Jennifer Campbell" w:date="2025-03-27T00:40:00Z">
        <w:r w:rsidRPr="198C8051">
          <w:rPr>
            <w:rFonts w:ascii="Aptos" w:eastAsia="Aptos" w:hAnsi="Aptos" w:cs="Aptos"/>
            <w:b/>
            <w:bCs/>
            <w:color w:val="000000" w:themeColor="text1"/>
            <w:u w:val="single"/>
            <w:lang w:val="en-CA"/>
          </w:rPr>
          <w:t>DEMO (START CLOSED) – done by another person while someone else talks</w:t>
        </w:r>
      </w:ins>
    </w:p>
    <w:p w14:paraId="70866BAB" w14:textId="52B58BCB" w:rsidR="50AE48D4" w:rsidRDefault="6D88377A">
      <w:pPr>
        <w:pStyle w:val="ListParagraph"/>
        <w:numPr>
          <w:ilvl w:val="0"/>
          <w:numId w:val="2"/>
        </w:numPr>
        <w:rPr>
          <w:ins w:id="21" w:author="Jennifer Campbell" w:date="2025-03-27T00:40:00Z" w16du:dateUtc="2025-03-27T00:40:24Z"/>
          <w:rFonts w:ascii="Aptos" w:eastAsia="Aptos" w:hAnsi="Aptos" w:cs="Aptos"/>
          <w:color w:val="000000" w:themeColor="text1"/>
        </w:rPr>
      </w:pPr>
      <w:ins w:id="22" w:author="Jennifer Campbell" w:date="2025-03-27T00:40:00Z">
        <w:r w:rsidRPr="198C8051">
          <w:rPr>
            <w:rFonts w:ascii="Aptos" w:eastAsia="Aptos" w:hAnsi="Aptos" w:cs="Aptos"/>
            <w:color w:val="000000" w:themeColor="text1"/>
            <w:lang w:val="en-CA"/>
          </w:rPr>
          <w:t xml:space="preserve">Our design uses telescopic tubes with a twist-lock mechanism to lock the cane once fully extended. We also have an automatic retraction system, similar to the one we see in a tape measure, built into the handle, which aids in quickly storing the cane away when not in use. </w:t>
        </w:r>
      </w:ins>
    </w:p>
    <w:p w14:paraId="5E199630" w14:textId="3BEBAED2" w:rsidR="50AE48D4" w:rsidRDefault="6D88377A">
      <w:pPr>
        <w:pStyle w:val="ListParagraph"/>
        <w:numPr>
          <w:ilvl w:val="0"/>
          <w:numId w:val="2"/>
        </w:numPr>
        <w:rPr>
          <w:ins w:id="23" w:author="Jennifer Campbell" w:date="2025-03-27T00:40:00Z" w16du:dateUtc="2025-03-27T00:40:24Z"/>
          <w:rFonts w:ascii="Aptos" w:eastAsia="Aptos" w:hAnsi="Aptos" w:cs="Aptos"/>
          <w:color w:val="000000" w:themeColor="text1"/>
        </w:rPr>
      </w:pPr>
      <w:ins w:id="24" w:author="Jennifer Campbell" w:date="2025-03-27T00:40:00Z">
        <w:r w:rsidRPr="198C8051">
          <w:rPr>
            <w:rFonts w:ascii="Aptos" w:eastAsia="Aptos" w:hAnsi="Aptos" w:cs="Aptos"/>
            <w:color w:val="000000" w:themeColor="text1"/>
            <w:lang w:val="en-CA"/>
          </w:rPr>
          <w:t>Our design uses 3 lightweight aluminum tubes, 1 power spring, and 2 3D-printed pieces for the tip and handle.</w:t>
        </w:r>
      </w:ins>
    </w:p>
    <w:p w14:paraId="41655772" w14:textId="6312F926" w:rsidR="50AE48D4" w:rsidRDefault="6D88377A">
      <w:pPr>
        <w:pStyle w:val="ListParagraph"/>
        <w:numPr>
          <w:ilvl w:val="0"/>
          <w:numId w:val="2"/>
        </w:numPr>
        <w:rPr>
          <w:ins w:id="25" w:author="Jennifer Campbell" w:date="2025-03-27T00:40:00Z" w16du:dateUtc="2025-03-27T00:40:24Z"/>
          <w:rFonts w:ascii="Aptos" w:eastAsia="Aptos" w:hAnsi="Aptos" w:cs="Aptos"/>
          <w:color w:val="000000" w:themeColor="text1"/>
        </w:rPr>
      </w:pPr>
      <w:ins w:id="26" w:author="Jennifer Campbell" w:date="2025-03-27T00:40:00Z">
        <w:r w:rsidRPr="198C8051">
          <w:rPr>
            <w:rFonts w:ascii="Aptos" w:eastAsia="Aptos" w:hAnsi="Aptos" w:cs="Aptos"/>
            <w:color w:val="000000" w:themeColor="text1"/>
            <w:lang w:val="en-CA"/>
          </w:rPr>
          <w:t xml:space="preserve">As you can see from our </w:t>
        </w:r>
        <w:proofErr w:type="spellStart"/>
        <w:r w:rsidRPr="198C8051">
          <w:rPr>
            <w:rFonts w:ascii="Aptos" w:eastAsia="Aptos" w:hAnsi="Aptos" w:cs="Aptos"/>
            <w:color w:val="000000" w:themeColor="text1"/>
            <w:lang w:val="en-CA"/>
          </w:rPr>
          <w:t>posterboard</w:t>
        </w:r>
        <w:proofErr w:type="spellEnd"/>
        <w:r w:rsidRPr="198C8051">
          <w:rPr>
            <w:rFonts w:ascii="Aptos" w:eastAsia="Aptos" w:hAnsi="Aptos" w:cs="Aptos"/>
            <w:color w:val="000000" w:themeColor="text1"/>
            <w:lang w:val="en-CA"/>
          </w:rPr>
          <w:t>, we have gone through various prototyping stages where we’ve tried many different variations of the same idea.</w:t>
        </w:r>
      </w:ins>
    </w:p>
    <w:p w14:paraId="6E57CE38" w14:textId="14BD1146" w:rsidR="50AE48D4" w:rsidRDefault="6D88377A">
      <w:pPr>
        <w:pStyle w:val="ListParagraph"/>
        <w:numPr>
          <w:ilvl w:val="0"/>
          <w:numId w:val="2"/>
        </w:numPr>
        <w:rPr>
          <w:ins w:id="27" w:author="Jennifer Campbell" w:date="2025-03-27T00:40:00Z" w16du:dateUtc="2025-03-27T00:40:24Z"/>
          <w:rFonts w:ascii="Aptos" w:eastAsia="Aptos" w:hAnsi="Aptos" w:cs="Aptos"/>
          <w:color w:val="000000" w:themeColor="text1"/>
        </w:rPr>
      </w:pPr>
      <w:ins w:id="28" w:author="Jennifer Campbell" w:date="2025-03-27T00:40:00Z">
        <w:r w:rsidRPr="198C8051">
          <w:rPr>
            <w:rFonts w:ascii="Aptos" w:eastAsia="Aptos" w:hAnsi="Aptos" w:cs="Aptos"/>
            <w:color w:val="000000" w:themeColor="text1"/>
            <w:lang w:val="en-CA"/>
          </w:rPr>
          <w:t xml:space="preserve">From a clamp lock to a geared spring casing, our design has been repeatedly tested to ensure that we have an efficient, yet simple system to use. </w:t>
        </w:r>
      </w:ins>
    </w:p>
    <w:p w14:paraId="26A98431" w14:textId="2A588531" w:rsidR="50AE48D4" w:rsidRDefault="6D88377A">
      <w:pPr>
        <w:pStyle w:val="ListParagraph"/>
        <w:numPr>
          <w:ilvl w:val="0"/>
          <w:numId w:val="2"/>
        </w:numPr>
        <w:rPr>
          <w:ins w:id="29" w:author="Jennifer Campbell" w:date="2025-03-27T00:40:00Z" w16du:dateUtc="2025-03-27T00:40:24Z"/>
          <w:rFonts w:ascii="Aptos" w:eastAsia="Aptos" w:hAnsi="Aptos" w:cs="Aptos"/>
          <w:color w:val="000000" w:themeColor="text1"/>
        </w:rPr>
      </w:pPr>
      <w:ins w:id="30" w:author="Jennifer Campbell" w:date="2025-03-27T00:40:00Z">
        <w:r w:rsidRPr="198C8051">
          <w:rPr>
            <w:rFonts w:ascii="Aptos" w:eastAsia="Aptos" w:hAnsi="Aptos" w:cs="Aptos"/>
            <w:color w:val="000000" w:themeColor="text1"/>
            <w:lang w:val="en-CA"/>
          </w:rPr>
          <w:t xml:space="preserve">Our design is a low budget, completely mechanical system, ensuring longevity with easily replaceable parts. </w:t>
        </w:r>
      </w:ins>
    </w:p>
    <w:p w14:paraId="081C77EC" w14:textId="10A2FE61" w:rsidR="50AE48D4" w:rsidRDefault="6D88377A">
      <w:pPr>
        <w:pStyle w:val="ListParagraph"/>
        <w:numPr>
          <w:ilvl w:val="0"/>
          <w:numId w:val="2"/>
        </w:numPr>
        <w:rPr>
          <w:ins w:id="31" w:author="Jennifer Campbell" w:date="2025-03-27T00:40:00Z" w16du:dateUtc="2025-03-27T00:40:24Z"/>
          <w:rFonts w:ascii="Aptos" w:eastAsia="Aptos" w:hAnsi="Aptos" w:cs="Aptos"/>
          <w:color w:val="000000" w:themeColor="text1"/>
        </w:rPr>
      </w:pPr>
      <w:ins w:id="32" w:author="Jennifer Campbell" w:date="2025-03-27T00:40:00Z">
        <w:r w:rsidRPr="198C8051">
          <w:rPr>
            <w:rFonts w:ascii="Aptos" w:eastAsia="Aptos" w:hAnsi="Aptos" w:cs="Aptos"/>
            <w:color w:val="000000" w:themeColor="text1"/>
            <w:lang w:val="en-CA"/>
          </w:rPr>
          <w:t xml:space="preserve">Our poster board also incorporates other features we would like to add into our future design. </w:t>
        </w:r>
      </w:ins>
    </w:p>
    <w:p w14:paraId="4126B903" w14:textId="4C096543" w:rsidR="50AE48D4" w:rsidRDefault="6D88377A">
      <w:pPr>
        <w:pStyle w:val="ListParagraph"/>
        <w:numPr>
          <w:ilvl w:val="0"/>
          <w:numId w:val="2"/>
        </w:numPr>
        <w:rPr>
          <w:ins w:id="33" w:author="Jennifer Campbell" w:date="2025-03-27T00:40:00Z" w16du:dateUtc="2025-03-27T00:40:24Z"/>
          <w:rFonts w:ascii="Aptos" w:eastAsia="Aptos" w:hAnsi="Aptos" w:cs="Aptos"/>
          <w:color w:val="000000" w:themeColor="text1"/>
        </w:rPr>
      </w:pPr>
      <w:ins w:id="34" w:author="Jennifer Campbell" w:date="2025-03-27T00:40:00Z">
        <w:r w:rsidRPr="198C8051">
          <w:rPr>
            <w:rFonts w:ascii="Aptos" w:eastAsia="Aptos" w:hAnsi="Aptos" w:cs="Aptos"/>
            <w:color w:val="000000" w:themeColor="text1"/>
            <w:lang w:val="en-CA"/>
          </w:rPr>
          <w:t xml:space="preserve">With a higher budget, access to proper suppliers, and an extended time frame, we believe we have a product that could genuinely help a lot of people in a similar situation to our client. </w:t>
        </w:r>
      </w:ins>
    </w:p>
    <w:p w14:paraId="2D24AFA4" w14:textId="1C05BEA0" w:rsidR="50AE48D4" w:rsidRDefault="6D88377A">
      <w:pPr>
        <w:pStyle w:val="ListParagraph"/>
        <w:numPr>
          <w:ilvl w:val="0"/>
          <w:numId w:val="2"/>
        </w:numPr>
        <w:rPr>
          <w:ins w:id="35" w:author="Jennifer Campbell" w:date="2025-03-27T00:40:00Z" w16du:dateUtc="2025-03-27T00:40:24Z"/>
          <w:rFonts w:ascii="Aptos" w:eastAsia="Aptos" w:hAnsi="Aptos" w:cs="Aptos"/>
          <w:color w:val="000000" w:themeColor="text1"/>
        </w:rPr>
      </w:pPr>
      <w:ins w:id="36" w:author="Jennifer Campbell" w:date="2025-03-27T00:40:00Z">
        <w:r w:rsidRPr="198C8051">
          <w:rPr>
            <w:rFonts w:ascii="Aptos" w:eastAsia="Aptos" w:hAnsi="Aptos" w:cs="Aptos"/>
            <w:color w:val="000000" w:themeColor="text1"/>
            <w:lang w:val="en-CA"/>
          </w:rPr>
          <w:t>Would anyone like to test out the cane?</w:t>
        </w:r>
      </w:ins>
    </w:p>
    <w:p w14:paraId="2054A4AB" w14:textId="6A8A0DB9" w:rsidR="50AE48D4" w:rsidRDefault="6D88377A">
      <w:pPr>
        <w:pStyle w:val="ListParagraph"/>
        <w:numPr>
          <w:ilvl w:val="0"/>
          <w:numId w:val="2"/>
        </w:numPr>
        <w:rPr>
          <w:ins w:id="37" w:author="Jennifer Campbell" w:date="2025-03-27T00:40:00Z" w16du:dateUtc="2025-03-27T00:40:24Z"/>
          <w:rFonts w:ascii="Aptos" w:eastAsia="Aptos" w:hAnsi="Aptos" w:cs="Aptos"/>
          <w:color w:val="000000" w:themeColor="text1"/>
        </w:rPr>
      </w:pPr>
      <w:ins w:id="38" w:author="Jennifer Campbell" w:date="2025-03-27T00:40:00Z">
        <w:r w:rsidRPr="198C8051">
          <w:rPr>
            <w:rFonts w:ascii="Aptos" w:eastAsia="Aptos" w:hAnsi="Aptos" w:cs="Aptos"/>
            <w:color w:val="000000" w:themeColor="text1"/>
            <w:lang w:val="en-CA"/>
          </w:rPr>
          <w:t xml:space="preserve">Thank you so much for listening to our presentation today! Once again, we’re the </w:t>
        </w:r>
        <w:proofErr w:type="spellStart"/>
        <w:r w:rsidRPr="198C8051">
          <w:rPr>
            <w:rFonts w:ascii="Aptos" w:eastAsia="Aptos" w:hAnsi="Aptos" w:cs="Aptos"/>
            <w:color w:val="000000" w:themeColor="text1"/>
            <w:lang w:val="en-CA"/>
          </w:rPr>
          <w:t>cane-iacs</w:t>
        </w:r>
        <w:proofErr w:type="spellEnd"/>
        <w:r w:rsidRPr="198C8051">
          <w:rPr>
            <w:rFonts w:ascii="Aptos" w:eastAsia="Aptos" w:hAnsi="Aptos" w:cs="Aptos"/>
            <w:color w:val="000000" w:themeColor="text1"/>
            <w:lang w:val="en-CA"/>
          </w:rPr>
          <w:t xml:space="preserve">, we’re </w:t>
        </w:r>
        <w:proofErr w:type="spellStart"/>
        <w:r w:rsidRPr="198C8051">
          <w:rPr>
            <w:rFonts w:ascii="Aptos" w:eastAsia="Aptos" w:hAnsi="Aptos" w:cs="Aptos"/>
            <w:color w:val="000000" w:themeColor="text1"/>
            <w:lang w:val="en-CA"/>
          </w:rPr>
          <w:t>crazyyy</w:t>
        </w:r>
        <w:proofErr w:type="spellEnd"/>
        <w:r w:rsidRPr="198C8051">
          <w:rPr>
            <w:rFonts w:ascii="Aptos" w:eastAsia="Aptos" w:hAnsi="Aptos" w:cs="Aptos"/>
            <w:color w:val="000000" w:themeColor="text1"/>
            <w:lang w:val="en-CA"/>
          </w:rPr>
          <w:t xml:space="preserve"> about canes!</w:t>
        </w:r>
      </w:ins>
    </w:p>
    <w:p w14:paraId="1366A7DC" w14:textId="091A6957" w:rsidR="50AE48D4" w:rsidRDefault="6D88377A">
      <w:pPr>
        <w:pStyle w:val="ListParagraph"/>
        <w:numPr>
          <w:ilvl w:val="0"/>
          <w:numId w:val="2"/>
        </w:numPr>
        <w:rPr>
          <w:ins w:id="39" w:author="Jennifer Campbell" w:date="2025-03-27T00:40:00Z" w16du:dateUtc="2025-03-27T00:40:24Z"/>
          <w:rFonts w:ascii="Aptos" w:eastAsia="Aptos" w:hAnsi="Aptos" w:cs="Aptos"/>
          <w:color w:val="000000" w:themeColor="text1"/>
        </w:rPr>
      </w:pPr>
      <w:ins w:id="40" w:author="Jennifer Campbell" w:date="2025-03-27T00:40:00Z">
        <w:r w:rsidRPr="198C8051">
          <w:rPr>
            <w:rFonts w:ascii="Aptos" w:eastAsia="Aptos" w:hAnsi="Aptos" w:cs="Aptos"/>
            <w:color w:val="000000" w:themeColor="text1"/>
            <w:lang w:val="en-CA"/>
          </w:rPr>
          <w:t>Does anyone have any questions?</w:t>
        </w:r>
      </w:ins>
    </w:p>
    <w:p w14:paraId="1C6507F4" w14:textId="62E1934D" w:rsidR="50AE48D4" w:rsidRDefault="50AE48D4" w:rsidP="198C8051">
      <w:pPr>
        <w:rPr>
          <w:ins w:id="41" w:author="Jennifer Campbell" w:date="2025-03-26T21:08:00Z" w16du:dateUtc="2025-03-26T21:08:01Z"/>
        </w:rPr>
      </w:pPr>
    </w:p>
    <w:p w14:paraId="08A71A82" w14:textId="71F8FE45" w:rsidR="43714ABA" w:rsidRDefault="43714ABA" w:rsidP="198C8051">
      <w:pPr>
        <w:pStyle w:val="ListParagraph"/>
        <w:numPr>
          <w:ilvl w:val="0"/>
          <w:numId w:val="1"/>
        </w:numPr>
        <w:rPr>
          <w:rPrChange w:id="42" w:author="Jennifer Campbell" w:date="2025-03-26T20:53:00Z">
            <w:rPr>
              <w:rFonts w:ascii="Times New Roman" w:eastAsia="Times New Roman" w:hAnsi="Times New Roman" w:cs="Times New Roman"/>
            </w:rPr>
          </w:rPrChange>
        </w:rPr>
      </w:pPr>
      <w:ins w:id="43" w:author="Jennifer Campbell" w:date="2025-03-26T21:07:00Z">
        <w:r>
          <w:tab/>
        </w:r>
      </w:ins>
      <w:del w:id="44" w:author="Jennifer Campbell" w:date="2025-03-27T00:39:00Z">
        <w:r>
          <w:br/>
        </w:r>
      </w:del>
    </w:p>
    <w:p w14:paraId="1FC8AE77" w14:textId="513483AF" w:rsidR="00F7230B" w:rsidRDefault="00F7230B" w:rsidP="61C71E86"/>
    <w:p w14:paraId="12373C10" w14:textId="6E891BAC" w:rsidR="00F7230B" w:rsidRDefault="2A1D75B1" w:rsidP="61C71E86">
      <w:pPr>
        <w:pStyle w:val="Heading1"/>
      </w:pPr>
      <w:r>
        <w:t>2 Line Summary</w:t>
      </w:r>
    </w:p>
    <w:p w14:paraId="79FEB87A" w14:textId="53AF255E" w:rsidR="00F7230B" w:rsidRDefault="00F7230B" w:rsidP="61C71E86">
      <w:pPr>
        <w:rPr>
          <w:ins w:id="45" w:author="Jennifer Campbell" w:date="2025-03-26T20:51:00Z" w16du:dateUtc="2025-03-26T20:51:13Z"/>
        </w:rPr>
      </w:pPr>
    </w:p>
    <w:p w14:paraId="55CE8049" w14:textId="346151D0" w:rsidR="2A7E7D8E" w:rsidRDefault="2A7E7D8E" w:rsidP="50AE48D4">
      <w:pPr>
        <w:rPr>
          <w:ins w:id="46" w:author="Jennifer Campbell" w:date="2025-03-26T20:51:00Z" w16du:dateUtc="2025-03-26T20:51:13Z"/>
        </w:rPr>
      </w:pPr>
      <w:ins w:id="47" w:author="Jennifer Campbell" w:date="2025-03-26T20:51:00Z">
        <w:r>
          <w:t>This project presents a one-handed foldable cane with a rapid retraction mechanism and secure twist-lock</w:t>
        </w:r>
      </w:ins>
      <w:ins w:id="48" w:author="Jennifer Campbell" w:date="2025-03-26T20:52:00Z">
        <w:r>
          <w:t xml:space="preserve">. </w:t>
        </w:r>
      </w:ins>
      <w:ins w:id="49" w:author="Jennifer Campbell" w:date="2025-03-26T20:53:00Z">
        <w:r w:rsidR="63C28D4D">
          <w:t xml:space="preserve">This device prioritizes portability and usability for individuals with mobility challenges. </w:t>
        </w:r>
      </w:ins>
    </w:p>
    <w:p w14:paraId="627DC5EB" w14:textId="58034862" w:rsidR="50AE48D4" w:rsidRDefault="50AE48D4" w:rsidP="50AE48D4"/>
    <w:p w14:paraId="737BAC14" w14:textId="26965F90" w:rsidR="00F7230B" w:rsidRDefault="2A1D75B1" w:rsidP="61C71E86">
      <w:pPr>
        <w:pStyle w:val="Heading1"/>
      </w:pPr>
      <w:r w:rsidRPr="50AE48D4">
        <w:t>Design Day Presentation Material</w:t>
      </w:r>
    </w:p>
    <w:p w14:paraId="10BA02D2" w14:textId="74A34491" w:rsidR="50AE48D4" w:rsidRDefault="007B65D8" w:rsidP="50AE48D4">
      <w:pPr>
        <w:rPr>
          <w:ins w:id="50" w:author="Jennifer Campbell" w:date="2025-03-26T20:43:00Z" w16du:dateUtc="2025-03-26T20:43:02Z"/>
          <w:rFonts w:ascii="Times New Roman" w:eastAsia="Times New Roman" w:hAnsi="Times New Roman" w:cs="Times New Roman"/>
        </w:rPr>
      </w:pPr>
      <w:ins w:id="51" w:author="Emily Way" w:date="2025-03-26T19:57:00Z" w16du:dateUtc="2025-03-26T23:57:00Z">
        <w:r>
          <w:rPr>
            <w:rFonts w:ascii="Times New Roman" w:eastAsia="Times New Roman" w:hAnsi="Times New Roman" w:cs="Times New Roman"/>
            <w:noProof/>
          </w:rPr>
          <w:drawing>
            <wp:anchor distT="0" distB="0" distL="114300" distR="114300" simplePos="0" relativeHeight="251658240" behindDoc="0" locked="0" layoutInCell="1" allowOverlap="1" wp14:anchorId="368A73F9" wp14:editId="049AE0B0">
              <wp:simplePos x="0" y="0"/>
              <wp:positionH relativeFrom="column">
                <wp:posOffset>0</wp:posOffset>
              </wp:positionH>
              <wp:positionV relativeFrom="paragraph">
                <wp:posOffset>311150</wp:posOffset>
              </wp:positionV>
              <wp:extent cx="5943600" cy="4457700"/>
              <wp:effectExtent l="0" t="0" r="0" b="0"/>
              <wp:wrapTopAndBottom/>
              <wp:docPr id="11440249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4024907" name="Picture 1144024907"/>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anchor>
          </w:drawing>
        </w:r>
      </w:ins>
    </w:p>
    <w:p w14:paraId="496A65C6" w14:textId="278DC6BA" w:rsidR="00F7230B" w:rsidRDefault="2A1D75B1" w:rsidP="61C71E86">
      <w:pPr>
        <w:rPr>
          <w:rFonts w:ascii="Times New Roman" w:eastAsia="Times New Roman" w:hAnsi="Times New Roman" w:cs="Times New Roman"/>
        </w:rPr>
      </w:pPr>
      <w:r w:rsidRPr="61C71E86">
        <w:rPr>
          <w:rFonts w:ascii="Times New Roman" w:eastAsia="Times New Roman" w:hAnsi="Times New Roman" w:cs="Times New Roman"/>
        </w:rPr>
        <w:t>Figure 1: Poster Board</w:t>
      </w:r>
    </w:p>
    <w:p w14:paraId="5EF525D2" w14:textId="41026358" w:rsidR="00F7230B" w:rsidRDefault="00AF0658" w:rsidP="61C71E86">
      <w:pPr>
        <w:rPr>
          <w:ins w:id="52" w:author="Jennifer Campbell" w:date="2025-03-27T08:58:00Z" w16du:dateUtc="2025-03-27T12:58:00Z"/>
          <w:rFonts w:ascii="Times New Roman" w:eastAsia="Times New Roman" w:hAnsi="Times New Roman" w:cs="Times New Roman"/>
        </w:rPr>
      </w:pPr>
      <w:ins w:id="53" w:author="Jennifer Campbell" w:date="2025-03-27T08:58:00Z" w16du:dateUtc="2025-03-27T12:58:00Z">
        <w:r>
          <w:rPr>
            <w:rFonts w:ascii="Times New Roman" w:eastAsia="Times New Roman" w:hAnsi="Times New Roman" w:cs="Times New Roman"/>
            <w:noProof/>
          </w:rPr>
          <w:drawing>
            <wp:anchor distT="0" distB="0" distL="114300" distR="114300" simplePos="0" relativeHeight="251659264" behindDoc="0" locked="0" layoutInCell="1" allowOverlap="1" wp14:anchorId="13A9F14E" wp14:editId="46DBDB55">
              <wp:simplePos x="0" y="0"/>
              <wp:positionH relativeFrom="column">
                <wp:posOffset>0</wp:posOffset>
              </wp:positionH>
              <wp:positionV relativeFrom="paragraph">
                <wp:posOffset>603250</wp:posOffset>
              </wp:positionV>
              <wp:extent cx="1905000" cy="2540000"/>
              <wp:effectExtent l="0" t="0" r="0" b="0"/>
              <wp:wrapTopAndBottom/>
              <wp:docPr id="18650944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094419" name="Picture 1865094419"/>
                      <pic:cNvPicPr/>
                    </pic:nvPicPr>
                    <pic:blipFill>
                      <a:blip r:embed="rId7">
                        <a:extLst>
                          <a:ext uri="{28A0092B-C50C-407E-A947-70E740481C1C}">
                            <a14:useLocalDpi xmlns:a14="http://schemas.microsoft.com/office/drawing/2010/main" val="0"/>
                          </a:ext>
                        </a:extLst>
                      </a:blip>
                      <a:stretch>
                        <a:fillRect/>
                      </a:stretch>
                    </pic:blipFill>
                    <pic:spPr>
                      <a:xfrm>
                        <a:off x="0" y="0"/>
                        <a:ext cx="1905000" cy="2540000"/>
                      </a:xfrm>
                      <a:prstGeom prst="rect">
                        <a:avLst/>
                      </a:prstGeom>
                    </pic:spPr>
                  </pic:pic>
                </a:graphicData>
              </a:graphic>
            </wp:anchor>
          </w:drawing>
        </w:r>
      </w:ins>
      <w:r w:rsidR="2A1D75B1" w:rsidRPr="61C71E86">
        <w:rPr>
          <w:rFonts w:ascii="Times New Roman" w:eastAsia="Times New Roman" w:hAnsi="Times New Roman" w:cs="Times New Roman"/>
        </w:rPr>
        <w:t>Figure 2: Final Prototype</w:t>
      </w:r>
    </w:p>
    <w:p w14:paraId="6A038E30" w14:textId="77777777" w:rsidR="0025590F" w:rsidRDefault="0025590F" w:rsidP="61C71E86">
      <w:pPr>
        <w:rPr>
          <w:rFonts w:ascii="Times New Roman" w:eastAsia="Times New Roman" w:hAnsi="Times New Roman" w:cs="Times New Roman"/>
        </w:rPr>
      </w:pPr>
    </w:p>
    <w:p w14:paraId="1A8B7214" w14:textId="301ED6EB" w:rsidR="00F7230B" w:rsidRDefault="00F7230B" w:rsidP="61C71E86">
      <w:pPr>
        <w:rPr>
          <w:rFonts w:ascii="Times New Roman" w:eastAsia="Times New Roman" w:hAnsi="Times New Roman" w:cs="Times New Roman"/>
        </w:rPr>
      </w:pPr>
    </w:p>
    <w:p w14:paraId="2C078E63" w14:textId="3F0ADD00" w:rsidR="00F7230B" w:rsidRDefault="00F7230B" w:rsidP="61C71E86">
      <w:pPr>
        <w:rPr>
          <w:rFonts w:ascii="Times New Roman" w:eastAsia="Times New Roman" w:hAnsi="Times New Roman" w:cs="Times New Roman"/>
        </w:rPr>
      </w:pPr>
    </w:p>
    <w:sectPr w:rsidR="00F723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intelligence2.xml><?xml version="1.0" encoding="utf-8"?>
<int2:intelligence xmlns:int2="http://schemas.microsoft.com/office/intelligence/2020/intelligence" xmlns:oel="http://schemas.microsoft.com/office/2019/extlst">
  <int2:observations>
    <int2:textHash int2:hashCode="PcJtefmMDm1tZk" int2:id="kfYLXqG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35964"/>
    <w:multiLevelType w:val="hybridMultilevel"/>
    <w:tmpl w:val="FFFFFFFF"/>
    <w:lvl w:ilvl="0" w:tplc="2F203174">
      <w:start w:val="1"/>
      <w:numFmt w:val="bullet"/>
      <w:lvlText w:val=""/>
      <w:lvlJc w:val="left"/>
      <w:pPr>
        <w:ind w:left="720" w:hanging="360"/>
      </w:pPr>
      <w:rPr>
        <w:rFonts w:ascii="Symbol" w:hAnsi="Symbol" w:hint="default"/>
      </w:rPr>
    </w:lvl>
    <w:lvl w:ilvl="1" w:tplc="8EDABF8E">
      <w:start w:val="1"/>
      <w:numFmt w:val="bullet"/>
      <w:lvlText w:val="o"/>
      <w:lvlJc w:val="left"/>
      <w:pPr>
        <w:ind w:left="1440" w:hanging="360"/>
      </w:pPr>
      <w:rPr>
        <w:rFonts w:ascii="Courier New" w:hAnsi="Courier New" w:hint="default"/>
      </w:rPr>
    </w:lvl>
    <w:lvl w:ilvl="2" w:tplc="63F87818">
      <w:start w:val="1"/>
      <w:numFmt w:val="bullet"/>
      <w:lvlText w:val=""/>
      <w:lvlJc w:val="left"/>
      <w:pPr>
        <w:ind w:left="2160" w:hanging="360"/>
      </w:pPr>
      <w:rPr>
        <w:rFonts w:ascii="Wingdings" w:hAnsi="Wingdings" w:hint="default"/>
      </w:rPr>
    </w:lvl>
    <w:lvl w:ilvl="3" w:tplc="D01A1170">
      <w:start w:val="1"/>
      <w:numFmt w:val="bullet"/>
      <w:lvlText w:val=""/>
      <w:lvlJc w:val="left"/>
      <w:pPr>
        <w:ind w:left="2880" w:hanging="360"/>
      </w:pPr>
      <w:rPr>
        <w:rFonts w:ascii="Symbol" w:hAnsi="Symbol" w:hint="default"/>
      </w:rPr>
    </w:lvl>
    <w:lvl w:ilvl="4" w:tplc="602CFB10">
      <w:start w:val="1"/>
      <w:numFmt w:val="bullet"/>
      <w:lvlText w:val="o"/>
      <w:lvlJc w:val="left"/>
      <w:pPr>
        <w:ind w:left="3600" w:hanging="360"/>
      </w:pPr>
      <w:rPr>
        <w:rFonts w:ascii="Courier New" w:hAnsi="Courier New" w:hint="default"/>
      </w:rPr>
    </w:lvl>
    <w:lvl w:ilvl="5" w:tplc="4DE84E3A">
      <w:start w:val="1"/>
      <w:numFmt w:val="bullet"/>
      <w:lvlText w:val=""/>
      <w:lvlJc w:val="left"/>
      <w:pPr>
        <w:ind w:left="4320" w:hanging="360"/>
      </w:pPr>
      <w:rPr>
        <w:rFonts w:ascii="Wingdings" w:hAnsi="Wingdings" w:hint="default"/>
      </w:rPr>
    </w:lvl>
    <w:lvl w:ilvl="6" w:tplc="97C0330A">
      <w:start w:val="1"/>
      <w:numFmt w:val="bullet"/>
      <w:lvlText w:val=""/>
      <w:lvlJc w:val="left"/>
      <w:pPr>
        <w:ind w:left="5040" w:hanging="360"/>
      </w:pPr>
      <w:rPr>
        <w:rFonts w:ascii="Symbol" w:hAnsi="Symbol" w:hint="default"/>
      </w:rPr>
    </w:lvl>
    <w:lvl w:ilvl="7" w:tplc="611E55B2">
      <w:start w:val="1"/>
      <w:numFmt w:val="bullet"/>
      <w:lvlText w:val="o"/>
      <w:lvlJc w:val="left"/>
      <w:pPr>
        <w:ind w:left="5760" w:hanging="360"/>
      </w:pPr>
      <w:rPr>
        <w:rFonts w:ascii="Courier New" w:hAnsi="Courier New" w:hint="default"/>
      </w:rPr>
    </w:lvl>
    <w:lvl w:ilvl="8" w:tplc="265631B2">
      <w:start w:val="1"/>
      <w:numFmt w:val="bullet"/>
      <w:lvlText w:val=""/>
      <w:lvlJc w:val="left"/>
      <w:pPr>
        <w:ind w:left="6480" w:hanging="360"/>
      </w:pPr>
      <w:rPr>
        <w:rFonts w:ascii="Wingdings" w:hAnsi="Wingdings" w:hint="default"/>
      </w:rPr>
    </w:lvl>
  </w:abstractNum>
  <w:abstractNum w:abstractNumId="1" w15:restartNumberingAfterBreak="0">
    <w:nsid w:val="33241802"/>
    <w:multiLevelType w:val="hybridMultilevel"/>
    <w:tmpl w:val="FFFFFFFF"/>
    <w:lvl w:ilvl="0" w:tplc="4852CBB8">
      <w:start w:val="1"/>
      <w:numFmt w:val="bullet"/>
      <w:lvlText w:val="-"/>
      <w:lvlJc w:val="left"/>
      <w:pPr>
        <w:ind w:left="720" w:hanging="360"/>
      </w:pPr>
      <w:rPr>
        <w:rFonts w:ascii="Aptos" w:hAnsi="Aptos" w:hint="default"/>
      </w:rPr>
    </w:lvl>
    <w:lvl w:ilvl="1" w:tplc="C60A0794">
      <w:start w:val="1"/>
      <w:numFmt w:val="bullet"/>
      <w:lvlText w:val="o"/>
      <w:lvlJc w:val="left"/>
      <w:pPr>
        <w:ind w:left="1440" w:hanging="360"/>
      </w:pPr>
      <w:rPr>
        <w:rFonts w:ascii="Courier New" w:hAnsi="Courier New" w:hint="default"/>
      </w:rPr>
    </w:lvl>
    <w:lvl w:ilvl="2" w:tplc="046E3228">
      <w:start w:val="1"/>
      <w:numFmt w:val="bullet"/>
      <w:lvlText w:val=""/>
      <w:lvlJc w:val="left"/>
      <w:pPr>
        <w:ind w:left="2160" w:hanging="360"/>
      </w:pPr>
      <w:rPr>
        <w:rFonts w:ascii="Wingdings" w:hAnsi="Wingdings" w:hint="default"/>
      </w:rPr>
    </w:lvl>
    <w:lvl w:ilvl="3" w:tplc="8296347E">
      <w:start w:val="1"/>
      <w:numFmt w:val="bullet"/>
      <w:lvlText w:val=""/>
      <w:lvlJc w:val="left"/>
      <w:pPr>
        <w:ind w:left="2880" w:hanging="360"/>
      </w:pPr>
      <w:rPr>
        <w:rFonts w:ascii="Symbol" w:hAnsi="Symbol" w:hint="default"/>
      </w:rPr>
    </w:lvl>
    <w:lvl w:ilvl="4" w:tplc="2C9495C2">
      <w:start w:val="1"/>
      <w:numFmt w:val="bullet"/>
      <w:lvlText w:val="o"/>
      <w:lvlJc w:val="left"/>
      <w:pPr>
        <w:ind w:left="3600" w:hanging="360"/>
      </w:pPr>
      <w:rPr>
        <w:rFonts w:ascii="Courier New" w:hAnsi="Courier New" w:hint="default"/>
      </w:rPr>
    </w:lvl>
    <w:lvl w:ilvl="5" w:tplc="B9CC4B46">
      <w:start w:val="1"/>
      <w:numFmt w:val="bullet"/>
      <w:lvlText w:val=""/>
      <w:lvlJc w:val="left"/>
      <w:pPr>
        <w:ind w:left="4320" w:hanging="360"/>
      </w:pPr>
      <w:rPr>
        <w:rFonts w:ascii="Wingdings" w:hAnsi="Wingdings" w:hint="default"/>
      </w:rPr>
    </w:lvl>
    <w:lvl w:ilvl="6" w:tplc="1F8ED9FC">
      <w:start w:val="1"/>
      <w:numFmt w:val="bullet"/>
      <w:lvlText w:val=""/>
      <w:lvlJc w:val="left"/>
      <w:pPr>
        <w:ind w:left="5040" w:hanging="360"/>
      </w:pPr>
      <w:rPr>
        <w:rFonts w:ascii="Symbol" w:hAnsi="Symbol" w:hint="default"/>
      </w:rPr>
    </w:lvl>
    <w:lvl w:ilvl="7" w:tplc="258CC918">
      <w:start w:val="1"/>
      <w:numFmt w:val="bullet"/>
      <w:lvlText w:val="o"/>
      <w:lvlJc w:val="left"/>
      <w:pPr>
        <w:ind w:left="5760" w:hanging="360"/>
      </w:pPr>
      <w:rPr>
        <w:rFonts w:ascii="Courier New" w:hAnsi="Courier New" w:hint="default"/>
      </w:rPr>
    </w:lvl>
    <w:lvl w:ilvl="8" w:tplc="32B6B6EA">
      <w:start w:val="1"/>
      <w:numFmt w:val="bullet"/>
      <w:lvlText w:val=""/>
      <w:lvlJc w:val="left"/>
      <w:pPr>
        <w:ind w:left="6480" w:hanging="360"/>
      </w:pPr>
      <w:rPr>
        <w:rFonts w:ascii="Wingdings" w:hAnsi="Wingdings" w:hint="default"/>
      </w:rPr>
    </w:lvl>
  </w:abstractNum>
  <w:num w:numId="1" w16cid:durableId="1340812772">
    <w:abstractNumId w:val="1"/>
  </w:num>
  <w:num w:numId="2" w16cid:durableId="17446532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ennifer Campbell">
    <w15:presenceInfo w15:providerId="AD" w15:userId="S::jcamp203@uottawa.ca::c72b4eed-79f2-4424-bcdb-aa998adb6769"/>
  </w15:person>
  <w15:person w15:author="Emily Way">
    <w15:presenceInfo w15:providerId="AD" w15:userId="S::eway100@uottawa.ca::5f9d6556-dfff-4a91-bb9c-2a72a756e5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60"/>
  <w:proofState w:spelling="clean"/>
  <w:revisionView w:inkAnnotations="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CB9C677"/>
    <w:rsid w:val="00042D00"/>
    <w:rsid w:val="0025590F"/>
    <w:rsid w:val="002E0158"/>
    <w:rsid w:val="003579F3"/>
    <w:rsid w:val="007B65D8"/>
    <w:rsid w:val="009F1A63"/>
    <w:rsid w:val="00AB6741"/>
    <w:rsid w:val="00AF0658"/>
    <w:rsid w:val="00CD1396"/>
    <w:rsid w:val="00E931D4"/>
    <w:rsid w:val="00F7230B"/>
    <w:rsid w:val="0331B248"/>
    <w:rsid w:val="03B6EF8B"/>
    <w:rsid w:val="045BAAF8"/>
    <w:rsid w:val="05041E2B"/>
    <w:rsid w:val="05BC9357"/>
    <w:rsid w:val="07328257"/>
    <w:rsid w:val="079ED2F7"/>
    <w:rsid w:val="094AE097"/>
    <w:rsid w:val="095FC8CE"/>
    <w:rsid w:val="0AA6FD19"/>
    <w:rsid w:val="0C04367C"/>
    <w:rsid w:val="0C0BA551"/>
    <w:rsid w:val="0D95CA40"/>
    <w:rsid w:val="0EAE53B7"/>
    <w:rsid w:val="0EE3D71B"/>
    <w:rsid w:val="0F0510CA"/>
    <w:rsid w:val="0F57DD1D"/>
    <w:rsid w:val="1141A122"/>
    <w:rsid w:val="1369FD8D"/>
    <w:rsid w:val="1373BCFF"/>
    <w:rsid w:val="13E63397"/>
    <w:rsid w:val="156AB3ED"/>
    <w:rsid w:val="1829A061"/>
    <w:rsid w:val="192BF1C9"/>
    <w:rsid w:val="198C8051"/>
    <w:rsid w:val="19B9F185"/>
    <w:rsid w:val="1A3255A8"/>
    <w:rsid w:val="1BAA10C2"/>
    <w:rsid w:val="1EBDD96F"/>
    <w:rsid w:val="1F0DFBFC"/>
    <w:rsid w:val="227F8B2C"/>
    <w:rsid w:val="2A1D75B1"/>
    <w:rsid w:val="2A7E7D8E"/>
    <w:rsid w:val="2A9377FD"/>
    <w:rsid w:val="2E79BE42"/>
    <w:rsid w:val="30CE8142"/>
    <w:rsid w:val="30DFFE2B"/>
    <w:rsid w:val="31474B34"/>
    <w:rsid w:val="3191115A"/>
    <w:rsid w:val="32FE598E"/>
    <w:rsid w:val="343F3430"/>
    <w:rsid w:val="35117F81"/>
    <w:rsid w:val="36F93E1F"/>
    <w:rsid w:val="3A145AC0"/>
    <w:rsid w:val="3A289583"/>
    <w:rsid w:val="3C08CF22"/>
    <w:rsid w:val="3C579C71"/>
    <w:rsid w:val="3CAB0787"/>
    <w:rsid w:val="3DF588AE"/>
    <w:rsid w:val="3E493397"/>
    <w:rsid w:val="3EDB8DF2"/>
    <w:rsid w:val="4014F17C"/>
    <w:rsid w:val="429C326F"/>
    <w:rsid w:val="430E4ECB"/>
    <w:rsid w:val="43714ABA"/>
    <w:rsid w:val="468C8710"/>
    <w:rsid w:val="49DF30E6"/>
    <w:rsid w:val="4B6D2AA7"/>
    <w:rsid w:val="4FFEEFD7"/>
    <w:rsid w:val="50667833"/>
    <w:rsid w:val="50AE48D4"/>
    <w:rsid w:val="53BC1F5B"/>
    <w:rsid w:val="55CB6F17"/>
    <w:rsid w:val="565FCDAA"/>
    <w:rsid w:val="5772B89D"/>
    <w:rsid w:val="5890CB69"/>
    <w:rsid w:val="592C7900"/>
    <w:rsid w:val="59BE2B14"/>
    <w:rsid w:val="5A98466F"/>
    <w:rsid w:val="5AF921DD"/>
    <w:rsid w:val="5CB9C677"/>
    <w:rsid w:val="5D5D722F"/>
    <w:rsid w:val="606C8F62"/>
    <w:rsid w:val="617F2B2E"/>
    <w:rsid w:val="61C71E86"/>
    <w:rsid w:val="63C28D4D"/>
    <w:rsid w:val="64783EC4"/>
    <w:rsid w:val="64F93519"/>
    <w:rsid w:val="67A68B87"/>
    <w:rsid w:val="6B5EE154"/>
    <w:rsid w:val="6B65AEE9"/>
    <w:rsid w:val="6BD9E7D2"/>
    <w:rsid w:val="6C385510"/>
    <w:rsid w:val="6CB5C8DC"/>
    <w:rsid w:val="6CC98CF7"/>
    <w:rsid w:val="6D88377A"/>
    <w:rsid w:val="6F9B27A0"/>
    <w:rsid w:val="717A8668"/>
    <w:rsid w:val="71E55E57"/>
    <w:rsid w:val="73A537E6"/>
    <w:rsid w:val="740D6FD0"/>
    <w:rsid w:val="7507FD41"/>
    <w:rsid w:val="75EFE8DB"/>
    <w:rsid w:val="7604E474"/>
    <w:rsid w:val="76609E39"/>
    <w:rsid w:val="788AC431"/>
    <w:rsid w:val="78F62631"/>
    <w:rsid w:val="7B76D3B7"/>
    <w:rsid w:val="7C08427E"/>
    <w:rsid w:val="7C9621DD"/>
    <w:rsid w:val="7E1CD8D3"/>
    <w:rsid w:val="7F30D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9C677"/>
  <w15:chartTrackingRefBased/>
  <w15:docId w15:val="{24354F2A-6FB2-4FA2-B35D-31EE617FD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61C71E86"/>
    <w:pPr>
      <w:outlineLvl w:val="0"/>
    </w:pPr>
    <w:rPr>
      <w:rFonts w:ascii="Times New Roman" w:eastAsia="Times New Roman" w:hAnsi="Times New Roman" w:cs="Times New Roman"/>
      <w:b/>
      <w:bCs/>
      <w:u w:val="single"/>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61C71E86"/>
    <w:rPr>
      <w:rFonts w:ascii="Times New Roman" w:eastAsia="Times New Roman" w:hAnsi="Times New Roman" w:cs="Times New Roman"/>
      <w:b/>
      <w:bCs/>
      <w:u w:val="sing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50AE48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microsoft.com/office/2020/10/relationships/intelligence" Target="intelligence2.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41fdab1-7e15-4cfd-b5fa-7200e54deb6b}" enabled="0" method="" siteId="{d41fdab1-7e15-4cfd-b5fa-7200e54deb6b}"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501</Words>
  <Characters>2859</Characters>
  <Application>Microsoft Office Word</Application>
  <DocSecurity>0</DocSecurity>
  <Lines>23</Lines>
  <Paragraphs>6</Paragraphs>
  <ScaleCrop>false</ScaleCrop>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Campbell</dc:creator>
  <cp:keywords/>
  <dc:description/>
  <cp:lastModifiedBy>Jennifer Campbell</cp:lastModifiedBy>
  <cp:revision>2</cp:revision>
  <dcterms:created xsi:type="dcterms:W3CDTF">2025-03-27T12:59:00Z</dcterms:created>
  <dcterms:modified xsi:type="dcterms:W3CDTF">2025-03-27T12:59:00Z</dcterms:modified>
</cp:coreProperties>
</file>