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B67CCD" w14:textId="56CD54C4" w:rsidR="0011413B" w:rsidRPr="00904D37" w:rsidRDefault="7533DE66" w:rsidP="00904D37">
      <w:pPr>
        <w:spacing w:after="0" w:line="276" w:lineRule="auto"/>
        <w:jc w:val="center"/>
        <w:rPr>
          <w:sz w:val="24"/>
          <w:szCs w:val="24"/>
        </w:rPr>
      </w:pPr>
      <w:r w:rsidRPr="1BA29194">
        <w:rPr>
          <w:sz w:val="24"/>
          <w:szCs w:val="24"/>
        </w:rPr>
        <w:t xml:space="preserve">  </w:t>
      </w:r>
      <w:r w:rsidRPr="1BA29194">
        <w:rPr>
          <w:b/>
          <w:bCs/>
          <w:sz w:val="24"/>
          <w:szCs w:val="24"/>
        </w:rPr>
        <w:t>Livrable C - Critères de conception et spécifications cibles</w:t>
      </w:r>
    </w:p>
    <w:p w14:paraId="68748AEF" w14:textId="7C3E1952" w:rsidR="0011413B" w:rsidRPr="00904D37" w:rsidRDefault="7533DE66" w:rsidP="00904D37">
      <w:pPr>
        <w:spacing w:after="0" w:line="276" w:lineRule="auto"/>
        <w:jc w:val="center"/>
        <w:rPr>
          <w:sz w:val="24"/>
          <w:szCs w:val="24"/>
        </w:rPr>
      </w:pPr>
      <w:r w:rsidRPr="1BA29194">
        <w:rPr>
          <w:sz w:val="24"/>
          <w:szCs w:val="24"/>
        </w:rPr>
        <w:t xml:space="preserve"> </w:t>
      </w:r>
      <w:proofErr w:type="gramStart"/>
      <w:r w:rsidRPr="1BA29194">
        <w:rPr>
          <w:sz w:val="24"/>
          <w:szCs w:val="24"/>
        </w:rPr>
        <w:t>par</w:t>
      </w:r>
      <w:proofErr w:type="gramEnd"/>
    </w:p>
    <w:p w14:paraId="7BD9E9B3" w14:textId="38283A64" w:rsidR="0011413B" w:rsidRPr="00904D37" w:rsidRDefault="7533DE66" w:rsidP="00904D37">
      <w:pPr>
        <w:spacing w:after="0" w:line="276" w:lineRule="auto"/>
        <w:jc w:val="center"/>
        <w:rPr>
          <w:sz w:val="24"/>
          <w:szCs w:val="24"/>
        </w:rPr>
      </w:pPr>
      <w:r w:rsidRPr="1BA29194">
        <w:rPr>
          <w:sz w:val="24"/>
          <w:szCs w:val="24"/>
        </w:rPr>
        <w:t xml:space="preserve"> Camille Deslauriers,</w:t>
      </w:r>
    </w:p>
    <w:p w14:paraId="6D416582" w14:textId="4CFBD882" w:rsidR="0011413B" w:rsidRPr="00904D37" w:rsidRDefault="7533DE66" w:rsidP="00904D37">
      <w:pPr>
        <w:spacing w:after="0" w:line="276" w:lineRule="auto"/>
        <w:jc w:val="center"/>
        <w:rPr>
          <w:sz w:val="24"/>
          <w:szCs w:val="24"/>
        </w:rPr>
      </w:pPr>
      <w:r w:rsidRPr="1BA29194">
        <w:rPr>
          <w:sz w:val="24"/>
          <w:szCs w:val="24"/>
        </w:rPr>
        <w:t xml:space="preserve"> John El </w:t>
      </w:r>
      <w:proofErr w:type="spellStart"/>
      <w:r w:rsidRPr="1BA29194">
        <w:rPr>
          <w:sz w:val="24"/>
          <w:szCs w:val="24"/>
        </w:rPr>
        <w:t>Halabi</w:t>
      </w:r>
      <w:proofErr w:type="spellEnd"/>
      <w:r w:rsidRPr="1BA29194">
        <w:rPr>
          <w:sz w:val="24"/>
          <w:szCs w:val="24"/>
        </w:rPr>
        <w:t>,</w:t>
      </w:r>
    </w:p>
    <w:p w14:paraId="3C65E92F" w14:textId="2348305F" w:rsidR="0011413B" w:rsidRPr="00904D37" w:rsidRDefault="7533DE66" w:rsidP="00904D37">
      <w:pPr>
        <w:spacing w:after="0" w:line="276" w:lineRule="auto"/>
        <w:jc w:val="center"/>
        <w:rPr>
          <w:sz w:val="24"/>
          <w:szCs w:val="24"/>
        </w:rPr>
      </w:pPr>
      <w:r w:rsidRPr="1BA29194">
        <w:rPr>
          <w:sz w:val="24"/>
          <w:szCs w:val="24"/>
        </w:rPr>
        <w:t xml:space="preserve"> </w:t>
      </w:r>
      <w:proofErr w:type="spellStart"/>
      <w:r w:rsidRPr="1BA29194">
        <w:rPr>
          <w:sz w:val="24"/>
          <w:szCs w:val="24"/>
        </w:rPr>
        <w:t>Kloe</w:t>
      </w:r>
      <w:proofErr w:type="spellEnd"/>
      <w:r w:rsidRPr="1BA29194">
        <w:rPr>
          <w:sz w:val="24"/>
          <w:szCs w:val="24"/>
        </w:rPr>
        <w:t xml:space="preserve"> Rioux,</w:t>
      </w:r>
    </w:p>
    <w:p w14:paraId="4C41020A" w14:textId="4315968F" w:rsidR="0011413B" w:rsidRPr="00904D37" w:rsidRDefault="7533DE66" w:rsidP="00904D37">
      <w:pPr>
        <w:spacing w:after="0" w:line="276" w:lineRule="auto"/>
        <w:jc w:val="center"/>
        <w:rPr>
          <w:sz w:val="24"/>
          <w:szCs w:val="24"/>
        </w:rPr>
      </w:pPr>
      <w:r w:rsidRPr="1BA29194">
        <w:rPr>
          <w:sz w:val="24"/>
          <w:szCs w:val="24"/>
        </w:rPr>
        <w:t xml:space="preserve"> Mathilda </w:t>
      </w:r>
      <w:proofErr w:type="spellStart"/>
      <w:r w:rsidRPr="1BA29194">
        <w:rPr>
          <w:sz w:val="24"/>
          <w:szCs w:val="24"/>
        </w:rPr>
        <w:t>Zagabe</w:t>
      </w:r>
      <w:proofErr w:type="spellEnd"/>
      <w:r w:rsidRPr="1BA29194">
        <w:rPr>
          <w:sz w:val="24"/>
          <w:szCs w:val="24"/>
        </w:rPr>
        <w:t>,</w:t>
      </w:r>
    </w:p>
    <w:p w14:paraId="0DE7A7E3" w14:textId="511C3B96" w:rsidR="0011413B" w:rsidRPr="00904D37" w:rsidRDefault="7533DE66" w:rsidP="00904D37">
      <w:pPr>
        <w:spacing w:after="0" w:line="276" w:lineRule="auto"/>
        <w:jc w:val="center"/>
        <w:rPr>
          <w:sz w:val="24"/>
          <w:szCs w:val="24"/>
        </w:rPr>
      </w:pPr>
      <w:r w:rsidRPr="1BA29194">
        <w:rPr>
          <w:sz w:val="24"/>
          <w:szCs w:val="24"/>
        </w:rPr>
        <w:t xml:space="preserve"> Amine </w:t>
      </w:r>
      <w:proofErr w:type="spellStart"/>
      <w:r w:rsidRPr="1BA29194">
        <w:rPr>
          <w:sz w:val="24"/>
          <w:szCs w:val="24"/>
        </w:rPr>
        <w:t>Laachfoubi</w:t>
      </w:r>
      <w:proofErr w:type="spellEnd"/>
      <w:r w:rsidRPr="1BA29194">
        <w:rPr>
          <w:sz w:val="24"/>
          <w:szCs w:val="24"/>
        </w:rPr>
        <w:t>,</w:t>
      </w:r>
    </w:p>
    <w:p w14:paraId="4F620F2E" w14:textId="0900B7A1" w:rsidR="0011413B" w:rsidRPr="00904D37" w:rsidRDefault="7533DE66" w:rsidP="00904D37">
      <w:pPr>
        <w:spacing w:after="0" w:line="276" w:lineRule="auto"/>
        <w:jc w:val="center"/>
        <w:rPr>
          <w:sz w:val="24"/>
          <w:szCs w:val="24"/>
        </w:rPr>
      </w:pPr>
      <w:r w:rsidRPr="1BA29194">
        <w:rPr>
          <w:sz w:val="24"/>
          <w:szCs w:val="24"/>
        </w:rPr>
        <w:t xml:space="preserve"> </w:t>
      </w:r>
      <w:proofErr w:type="gramStart"/>
      <w:r w:rsidRPr="1BA29194">
        <w:rPr>
          <w:sz w:val="24"/>
          <w:szCs w:val="24"/>
        </w:rPr>
        <w:t>et</w:t>
      </w:r>
      <w:proofErr w:type="gramEnd"/>
      <w:r w:rsidRPr="1BA29194">
        <w:rPr>
          <w:sz w:val="24"/>
          <w:szCs w:val="24"/>
        </w:rPr>
        <w:t xml:space="preserve"> </w:t>
      </w:r>
    </w:p>
    <w:p w14:paraId="743AECAE" w14:textId="298A6CE7" w:rsidR="0011413B" w:rsidRPr="00904D37" w:rsidRDefault="7533DE66" w:rsidP="00904D37">
      <w:pPr>
        <w:spacing w:after="0" w:line="276" w:lineRule="auto"/>
        <w:jc w:val="center"/>
        <w:rPr>
          <w:sz w:val="24"/>
          <w:szCs w:val="24"/>
        </w:rPr>
      </w:pPr>
      <w:r w:rsidRPr="1BA29194">
        <w:rPr>
          <w:sz w:val="24"/>
          <w:szCs w:val="24"/>
        </w:rPr>
        <w:t xml:space="preserve"> Jacob Menard</w:t>
      </w:r>
    </w:p>
    <w:p w14:paraId="031F93FC" w14:textId="4332BD8F" w:rsidR="0011413B" w:rsidRPr="00904D37" w:rsidRDefault="7533DE66" w:rsidP="00904D37">
      <w:pPr>
        <w:spacing w:after="0" w:line="276" w:lineRule="auto"/>
        <w:rPr>
          <w:sz w:val="24"/>
          <w:szCs w:val="24"/>
        </w:rPr>
      </w:pPr>
      <w:r w:rsidRPr="1BA29194">
        <w:rPr>
          <w:sz w:val="24"/>
          <w:szCs w:val="24"/>
        </w:rPr>
        <w:t xml:space="preserve"> </w:t>
      </w:r>
    </w:p>
    <w:p w14:paraId="2635B08D" w14:textId="414F8EE2" w:rsidR="0011413B" w:rsidRPr="00904D37" w:rsidRDefault="7533DE66" w:rsidP="00904D37">
      <w:pPr>
        <w:spacing w:after="0" w:line="276" w:lineRule="auto"/>
        <w:jc w:val="center"/>
        <w:rPr>
          <w:sz w:val="24"/>
          <w:szCs w:val="24"/>
        </w:rPr>
      </w:pPr>
      <w:r w:rsidRPr="1BA29194">
        <w:rPr>
          <w:sz w:val="24"/>
          <w:szCs w:val="24"/>
        </w:rPr>
        <w:t xml:space="preserve"> </w:t>
      </w:r>
    </w:p>
    <w:p w14:paraId="2B86FD85" w14:textId="53AAC694" w:rsidR="0011413B" w:rsidRPr="00904D37" w:rsidRDefault="7533DE66" w:rsidP="00904D37">
      <w:pPr>
        <w:spacing w:after="0" w:line="276" w:lineRule="auto"/>
        <w:jc w:val="center"/>
        <w:rPr>
          <w:sz w:val="24"/>
          <w:szCs w:val="24"/>
        </w:rPr>
      </w:pPr>
      <w:r w:rsidRPr="1BA29194">
        <w:rPr>
          <w:sz w:val="24"/>
          <w:szCs w:val="24"/>
        </w:rPr>
        <w:t xml:space="preserve"> </w:t>
      </w:r>
    </w:p>
    <w:p w14:paraId="27DBFA59" w14:textId="7654599B" w:rsidR="0011413B" w:rsidRPr="00904D37" w:rsidRDefault="7533DE66" w:rsidP="00904D37">
      <w:pPr>
        <w:spacing w:after="0" w:line="276" w:lineRule="auto"/>
        <w:jc w:val="center"/>
        <w:rPr>
          <w:sz w:val="24"/>
          <w:szCs w:val="24"/>
        </w:rPr>
      </w:pPr>
      <w:r w:rsidRPr="1BA29194">
        <w:rPr>
          <w:sz w:val="24"/>
          <w:szCs w:val="24"/>
        </w:rPr>
        <w:t xml:space="preserve"> </w:t>
      </w:r>
    </w:p>
    <w:p w14:paraId="67AFC36E" w14:textId="767D50E7" w:rsidR="0011413B" w:rsidRPr="00904D37" w:rsidRDefault="7533DE66" w:rsidP="00904D37">
      <w:pPr>
        <w:spacing w:after="0" w:line="276" w:lineRule="auto"/>
        <w:jc w:val="center"/>
        <w:rPr>
          <w:sz w:val="24"/>
          <w:szCs w:val="24"/>
        </w:rPr>
      </w:pPr>
      <w:r w:rsidRPr="1BA29194">
        <w:rPr>
          <w:sz w:val="24"/>
          <w:szCs w:val="24"/>
        </w:rPr>
        <w:t xml:space="preserve"> </w:t>
      </w:r>
    </w:p>
    <w:p w14:paraId="4457ED26" w14:textId="632B8CA3" w:rsidR="0011413B" w:rsidRPr="00904D37" w:rsidRDefault="7533DE66" w:rsidP="00904D37">
      <w:pPr>
        <w:spacing w:after="0" w:line="276" w:lineRule="auto"/>
        <w:jc w:val="center"/>
        <w:rPr>
          <w:sz w:val="24"/>
          <w:szCs w:val="24"/>
        </w:rPr>
      </w:pPr>
      <w:r w:rsidRPr="1BA29194">
        <w:rPr>
          <w:sz w:val="24"/>
          <w:szCs w:val="24"/>
        </w:rPr>
        <w:t xml:space="preserve"> </w:t>
      </w:r>
    </w:p>
    <w:p w14:paraId="6EE17D44" w14:textId="18475972" w:rsidR="0011413B" w:rsidRPr="00904D37" w:rsidRDefault="7533DE66" w:rsidP="00904D37">
      <w:pPr>
        <w:spacing w:after="0" w:line="276" w:lineRule="auto"/>
        <w:jc w:val="center"/>
        <w:rPr>
          <w:sz w:val="24"/>
          <w:szCs w:val="24"/>
        </w:rPr>
      </w:pPr>
      <w:r w:rsidRPr="1BA29194">
        <w:rPr>
          <w:sz w:val="24"/>
          <w:szCs w:val="24"/>
        </w:rPr>
        <w:t xml:space="preserve"> </w:t>
      </w:r>
    </w:p>
    <w:p w14:paraId="34CB94BD" w14:textId="2D26FF2F" w:rsidR="0011413B" w:rsidRPr="00904D37" w:rsidRDefault="7533DE66" w:rsidP="00904D37">
      <w:pPr>
        <w:spacing w:after="0" w:line="276" w:lineRule="auto"/>
        <w:jc w:val="center"/>
        <w:rPr>
          <w:sz w:val="24"/>
          <w:szCs w:val="24"/>
        </w:rPr>
      </w:pPr>
      <w:r w:rsidRPr="1BA29194">
        <w:rPr>
          <w:sz w:val="24"/>
          <w:szCs w:val="24"/>
        </w:rPr>
        <w:t xml:space="preserve"> </w:t>
      </w:r>
    </w:p>
    <w:p w14:paraId="0D10C639" w14:textId="481FC317" w:rsidR="0011413B" w:rsidRPr="00904D37" w:rsidRDefault="7533DE66" w:rsidP="00904D37">
      <w:pPr>
        <w:spacing w:after="0" w:line="276" w:lineRule="auto"/>
        <w:jc w:val="center"/>
        <w:rPr>
          <w:sz w:val="24"/>
          <w:szCs w:val="24"/>
        </w:rPr>
      </w:pPr>
      <w:r w:rsidRPr="1BA29194">
        <w:rPr>
          <w:sz w:val="24"/>
          <w:szCs w:val="24"/>
        </w:rPr>
        <w:t xml:space="preserve"> </w:t>
      </w:r>
    </w:p>
    <w:p w14:paraId="7F34CF2D" w14:textId="16032EB8" w:rsidR="0011413B" w:rsidRPr="00904D37" w:rsidRDefault="7533DE66" w:rsidP="00904D37">
      <w:pPr>
        <w:spacing w:after="0" w:line="276" w:lineRule="auto"/>
        <w:jc w:val="center"/>
        <w:rPr>
          <w:sz w:val="24"/>
          <w:szCs w:val="24"/>
        </w:rPr>
      </w:pPr>
      <w:r w:rsidRPr="1BA29194">
        <w:rPr>
          <w:sz w:val="24"/>
          <w:szCs w:val="24"/>
        </w:rPr>
        <w:t xml:space="preserve"> </w:t>
      </w:r>
    </w:p>
    <w:p w14:paraId="46B29C60" w14:textId="2D877615" w:rsidR="0011413B" w:rsidRPr="00904D37" w:rsidRDefault="7533DE66" w:rsidP="00904D37">
      <w:pPr>
        <w:spacing w:after="0" w:line="276" w:lineRule="auto"/>
        <w:rPr>
          <w:sz w:val="24"/>
          <w:szCs w:val="24"/>
        </w:rPr>
      </w:pPr>
      <w:r w:rsidRPr="1BA29194">
        <w:rPr>
          <w:sz w:val="24"/>
          <w:szCs w:val="24"/>
        </w:rPr>
        <w:t xml:space="preserve"> </w:t>
      </w:r>
    </w:p>
    <w:p w14:paraId="0F593D6D" w14:textId="2516AD81" w:rsidR="0011413B" w:rsidRPr="00904D37" w:rsidRDefault="7533DE66" w:rsidP="00904D37">
      <w:pPr>
        <w:spacing w:after="0" w:line="276" w:lineRule="auto"/>
        <w:rPr>
          <w:sz w:val="24"/>
          <w:szCs w:val="24"/>
        </w:rPr>
      </w:pPr>
      <w:r w:rsidRPr="1BA29194">
        <w:rPr>
          <w:sz w:val="24"/>
          <w:szCs w:val="24"/>
        </w:rPr>
        <w:t xml:space="preserve"> </w:t>
      </w:r>
    </w:p>
    <w:p w14:paraId="55EBD940" w14:textId="2CD4862C" w:rsidR="0011413B" w:rsidRPr="00904D37" w:rsidRDefault="7533DE66" w:rsidP="00904D37">
      <w:pPr>
        <w:spacing w:after="0" w:line="276" w:lineRule="auto"/>
        <w:jc w:val="center"/>
        <w:rPr>
          <w:sz w:val="24"/>
          <w:szCs w:val="24"/>
        </w:rPr>
      </w:pPr>
      <w:r w:rsidRPr="1BA29194">
        <w:rPr>
          <w:sz w:val="24"/>
          <w:szCs w:val="24"/>
        </w:rPr>
        <w:t xml:space="preserve"> </w:t>
      </w:r>
    </w:p>
    <w:p w14:paraId="00B7BF26" w14:textId="141C9A09" w:rsidR="0011413B" w:rsidRPr="00904D37" w:rsidRDefault="7533DE66" w:rsidP="00904D37">
      <w:pPr>
        <w:spacing w:after="0" w:line="276" w:lineRule="auto"/>
        <w:rPr>
          <w:sz w:val="24"/>
          <w:szCs w:val="24"/>
        </w:rPr>
      </w:pPr>
      <w:r w:rsidRPr="1BA29194">
        <w:rPr>
          <w:sz w:val="24"/>
          <w:szCs w:val="24"/>
        </w:rPr>
        <w:t xml:space="preserve"> </w:t>
      </w:r>
    </w:p>
    <w:p w14:paraId="2AC1A80F" w14:textId="4302E43B" w:rsidR="0011413B" w:rsidRPr="00904D37" w:rsidRDefault="7533DE66" w:rsidP="00904D37">
      <w:pPr>
        <w:spacing w:after="0" w:line="276" w:lineRule="auto"/>
        <w:jc w:val="center"/>
        <w:rPr>
          <w:sz w:val="24"/>
          <w:szCs w:val="24"/>
        </w:rPr>
      </w:pPr>
      <w:r w:rsidRPr="1BA29194">
        <w:rPr>
          <w:sz w:val="24"/>
          <w:szCs w:val="24"/>
        </w:rPr>
        <w:t xml:space="preserve"> </w:t>
      </w:r>
    </w:p>
    <w:p w14:paraId="66AF9F17" w14:textId="474C2B02" w:rsidR="0011413B" w:rsidRPr="00904D37" w:rsidRDefault="7533DE66" w:rsidP="00904D37">
      <w:pPr>
        <w:spacing w:after="0" w:line="276" w:lineRule="auto"/>
        <w:jc w:val="center"/>
        <w:rPr>
          <w:sz w:val="24"/>
          <w:szCs w:val="24"/>
        </w:rPr>
      </w:pPr>
      <w:r w:rsidRPr="1BA29194">
        <w:rPr>
          <w:sz w:val="24"/>
          <w:szCs w:val="24"/>
        </w:rPr>
        <w:t xml:space="preserve"> Travail présenté à</w:t>
      </w:r>
    </w:p>
    <w:p w14:paraId="1B73B6EF" w14:textId="3B8FB722" w:rsidR="0011413B" w:rsidRPr="00904D37" w:rsidRDefault="7533DE66" w:rsidP="00904D37">
      <w:pPr>
        <w:spacing w:after="0" w:line="276" w:lineRule="auto"/>
        <w:jc w:val="center"/>
        <w:rPr>
          <w:sz w:val="24"/>
          <w:szCs w:val="24"/>
        </w:rPr>
      </w:pPr>
      <w:r w:rsidRPr="1BA29194">
        <w:rPr>
          <w:sz w:val="24"/>
          <w:szCs w:val="24"/>
        </w:rPr>
        <w:t xml:space="preserve"> Monsieur Emmanuel </w:t>
      </w:r>
      <w:proofErr w:type="spellStart"/>
      <w:r w:rsidRPr="1BA29194">
        <w:rPr>
          <w:sz w:val="24"/>
          <w:szCs w:val="24"/>
        </w:rPr>
        <w:t>Bouendeu</w:t>
      </w:r>
      <w:proofErr w:type="spellEnd"/>
    </w:p>
    <w:p w14:paraId="07913C00" w14:textId="2A13627C" w:rsidR="0011413B" w:rsidRPr="00904D37" w:rsidRDefault="7533DE66" w:rsidP="00904D37">
      <w:pPr>
        <w:spacing w:after="0" w:line="276" w:lineRule="auto"/>
        <w:jc w:val="center"/>
        <w:rPr>
          <w:sz w:val="24"/>
          <w:szCs w:val="24"/>
        </w:rPr>
      </w:pPr>
      <w:r w:rsidRPr="1BA29194">
        <w:rPr>
          <w:sz w:val="24"/>
          <w:szCs w:val="24"/>
        </w:rPr>
        <w:t xml:space="preserve"> </w:t>
      </w:r>
      <w:proofErr w:type="gramStart"/>
      <w:r w:rsidRPr="1BA29194">
        <w:rPr>
          <w:sz w:val="24"/>
          <w:szCs w:val="24"/>
        </w:rPr>
        <w:t>dans</w:t>
      </w:r>
      <w:proofErr w:type="gramEnd"/>
      <w:r w:rsidRPr="1BA29194">
        <w:rPr>
          <w:sz w:val="24"/>
          <w:szCs w:val="24"/>
        </w:rPr>
        <w:t xml:space="preserve"> le cadre du cours</w:t>
      </w:r>
    </w:p>
    <w:p w14:paraId="53EEA7EE" w14:textId="340C67DB" w:rsidR="0011413B" w:rsidRPr="00904D37" w:rsidRDefault="7533DE66" w:rsidP="00904D37">
      <w:pPr>
        <w:spacing w:after="0" w:line="276" w:lineRule="auto"/>
        <w:jc w:val="center"/>
        <w:rPr>
          <w:sz w:val="24"/>
          <w:szCs w:val="24"/>
        </w:rPr>
      </w:pPr>
      <w:r w:rsidRPr="1BA29194">
        <w:rPr>
          <w:sz w:val="24"/>
          <w:szCs w:val="24"/>
        </w:rPr>
        <w:t xml:space="preserve"> Génie de la conception (GNG 1503)</w:t>
      </w:r>
    </w:p>
    <w:p w14:paraId="13D99E07" w14:textId="6474710A" w:rsidR="0011413B" w:rsidRPr="00904D37" w:rsidRDefault="7533DE66" w:rsidP="00904D37">
      <w:pPr>
        <w:spacing w:after="0" w:line="276" w:lineRule="auto"/>
        <w:jc w:val="center"/>
        <w:rPr>
          <w:sz w:val="24"/>
          <w:szCs w:val="24"/>
        </w:rPr>
      </w:pPr>
      <w:r w:rsidRPr="1BA29194">
        <w:rPr>
          <w:sz w:val="24"/>
          <w:szCs w:val="24"/>
        </w:rPr>
        <w:t xml:space="preserve"> </w:t>
      </w:r>
    </w:p>
    <w:p w14:paraId="6E6C1002" w14:textId="47EADE48" w:rsidR="0011413B" w:rsidRPr="00904D37" w:rsidRDefault="7533DE66" w:rsidP="00904D37">
      <w:pPr>
        <w:spacing w:after="0" w:line="276" w:lineRule="auto"/>
        <w:jc w:val="center"/>
        <w:rPr>
          <w:sz w:val="24"/>
          <w:szCs w:val="24"/>
        </w:rPr>
      </w:pPr>
      <w:r w:rsidRPr="1BA29194">
        <w:rPr>
          <w:sz w:val="24"/>
          <w:szCs w:val="24"/>
        </w:rPr>
        <w:t xml:space="preserve"> </w:t>
      </w:r>
    </w:p>
    <w:p w14:paraId="4879A27E" w14:textId="70E34D3A" w:rsidR="0011413B" w:rsidRPr="00904D37" w:rsidRDefault="7533DE66" w:rsidP="00904D37">
      <w:pPr>
        <w:spacing w:after="0" w:line="276" w:lineRule="auto"/>
        <w:jc w:val="center"/>
        <w:rPr>
          <w:sz w:val="24"/>
          <w:szCs w:val="24"/>
        </w:rPr>
      </w:pPr>
      <w:r w:rsidRPr="1BA29194">
        <w:rPr>
          <w:sz w:val="24"/>
          <w:szCs w:val="24"/>
        </w:rPr>
        <w:t xml:space="preserve"> </w:t>
      </w:r>
    </w:p>
    <w:p w14:paraId="4C2C8D15" w14:textId="45771A5B" w:rsidR="0011413B" w:rsidRPr="00904D37" w:rsidRDefault="7533DE66" w:rsidP="00904D37">
      <w:pPr>
        <w:spacing w:after="0" w:line="276" w:lineRule="auto"/>
        <w:jc w:val="center"/>
        <w:rPr>
          <w:sz w:val="24"/>
          <w:szCs w:val="24"/>
        </w:rPr>
      </w:pPr>
      <w:r w:rsidRPr="1BA29194">
        <w:rPr>
          <w:sz w:val="24"/>
          <w:szCs w:val="24"/>
        </w:rPr>
        <w:t xml:space="preserve"> </w:t>
      </w:r>
    </w:p>
    <w:p w14:paraId="421D00F9" w14:textId="79AA05BF" w:rsidR="0011413B" w:rsidRPr="00904D37" w:rsidRDefault="7533DE66" w:rsidP="00904D37">
      <w:pPr>
        <w:spacing w:after="0" w:line="276" w:lineRule="auto"/>
        <w:jc w:val="center"/>
        <w:rPr>
          <w:sz w:val="24"/>
          <w:szCs w:val="24"/>
        </w:rPr>
      </w:pPr>
      <w:r w:rsidRPr="1BA29194">
        <w:rPr>
          <w:sz w:val="24"/>
          <w:szCs w:val="24"/>
        </w:rPr>
        <w:t xml:space="preserve"> </w:t>
      </w:r>
    </w:p>
    <w:p w14:paraId="7BA9393E" w14:textId="26C13830" w:rsidR="0011413B" w:rsidRPr="00904D37" w:rsidRDefault="7533DE66" w:rsidP="00904D37">
      <w:pPr>
        <w:spacing w:after="0" w:line="276" w:lineRule="auto"/>
        <w:jc w:val="center"/>
        <w:rPr>
          <w:sz w:val="24"/>
          <w:szCs w:val="24"/>
        </w:rPr>
      </w:pPr>
      <w:r w:rsidRPr="1BA29194">
        <w:rPr>
          <w:sz w:val="24"/>
          <w:szCs w:val="24"/>
        </w:rPr>
        <w:t xml:space="preserve"> </w:t>
      </w:r>
    </w:p>
    <w:p w14:paraId="1E1BCDDA" w14:textId="192CF181" w:rsidR="0011413B" w:rsidRPr="00904D37" w:rsidRDefault="7533DE66" w:rsidP="00904D37">
      <w:pPr>
        <w:spacing w:after="0" w:line="276" w:lineRule="auto"/>
        <w:jc w:val="center"/>
        <w:rPr>
          <w:sz w:val="24"/>
          <w:szCs w:val="24"/>
        </w:rPr>
      </w:pPr>
      <w:r w:rsidRPr="1BA29194">
        <w:rPr>
          <w:sz w:val="24"/>
          <w:szCs w:val="24"/>
        </w:rPr>
        <w:t xml:space="preserve"> </w:t>
      </w:r>
    </w:p>
    <w:p w14:paraId="42BEB25D" w14:textId="74A11BBF" w:rsidR="0011413B" w:rsidRPr="00904D37" w:rsidRDefault="7533DE66" w:rsidP="00904D37">
      <w:pPr>
        <w:spacing w:after="0" w:line="276" w:lineRule="auto"/>
        <w:jc w:val="center"/>
        <w:rPr>
          <w:sz w:val="24"/>
          <w:szCs w:val="24"/>
        </w:rPr>
      </w:pPr>
      <w:r w:rsidRPr="1BA29194">
        <w:rPr>
          <w:sz w:val="24"/>
          <w:szCs w:val="24"/>
        </w:rPr>
        <w:t xml:space="preserve"> </w:t>
      </w:r>
    </w:p>
    <w:p w14:paraId="34D0EBC3" w14:textId="0558B41E" w:rsidR="0011413B" w:rsidRPr="00904D37" w:rsidRDefault="7533DE66" w:rsidP="00904D37">
      <w:pPr>
        <w:spacing w:after="0" w:line="276" w:lineRule="auto"/>
        <w:jc w:val="center"/>
        <w:rPr>
          <w:sz w:val="24"/>
          <w:szCs w:val="24"/>
        </w:rPr>
      </w:pPr>
      <w:r w:rsidRPr="1BA29194">
        <w:rPr>
          <w:sz w:val="24"/>
          <w:szCs w:val="24"/>
        </w:rPr>
        <w:t xml:space="preserve"> </w:t>
      </w:r>
    </w:p>
    <w:p w14:paraId="039694C5" w14:textId="701C1DEF" w:rsidR="0011413B" w:rsidRPr="00904D37" w:rsidRDefault="7533DE66" w:rsidP="00904D37">
      <w:pPr>
        <w:spacing w:after="0" w:line="276" w:lineRule="auto"/>
        <w:rPr>
          <w:sz w:val="24"/>
          <w:szCs w:val="24"/>
        </w:rPr>
      </w:pPr>
      <w:r w:rsidRPr="1BA29194">
        <w:rPr>
          <w:sz w:val="24"/>
          <w:szCs w:val="24"/>
        </w:rPr>
        <w:t xml:space="preserve"> </w:t>
      </w:r>
    </w:p>
    <w:p w14:paraId="6D0A58F8" w14:textId="5EAEFA11" w:rsidR="0011413B" w:rsidRPr="00904D37" w:rsidRDefault="7533DE66" w:rsidP="1BA29194">
      <w:pPr>
        <w:spacing w:after="0" w:line="276" w:lineRule="auto"/>
        <w:rPr>
          <w:sz w:val="24"/>
          <w:szCs w:val="24"/>
        </w:rPr>
      </w:pPr>
      <w:r w:rsidRPr="1BA29194">
        <w:rPr>
          <w:sz w:val="24"/>
          <w:szCs w:val="24"/>
        </w:rPr>
        <w:t xml:space="preserve"> </w:t>
      </w:r>
    </w:p>
    <w:p w14:paraId="0C537793" w14:textId="6A69330E" w:rsidR="0011413B" w:rsidRPr="00904D37" w:rsidRDefault="7533DE66" w:rsidP="00904D37">
      <w:pPr>
        <w:spacing w:after="0" w:line="276" w:lineRule="auto"/>
        <w:jc w:val="center"/>
        <w:rPr>
          <w:sz w:val="24"/>
          <w:szCs w:val="24"/>
        </w:rPr>
      </w:pPr>
      <w:r w:rsidRPr="1BA29194">
        <w:rPr>
          <w:sz w:val="24"/>
          <w:szCs w:val="24"/>
        </w:rPr>
        <w:t xml:space="preserve"> Université d’Ottawa</w:t>
      </w:r>
    </w:p>
    <w:p w14:paraId="3B3477FA" w14:textId="3028259B" w:rsidR="0011413B" w:rsidRPr="00904D37" w:rsidRDefault="4FB9E5CD" w:rsidP="00904D37">
      <w:pPr>
        <w:spacing w:after="0" w:line="276" w:lineRule="auto"/>
        <w:jc w:val="center"/>
        <w:rPr>
          <w:sz w:val="28"/>
          <w:szCs w:val="28"/>
        </w:rPr>
      </w:pPr>
      <w:r w:rsidRPr="1BA29194">
        <w:rPr>
          <w:sz w:val="24"/>
          <w:szCs w:val="24"/>
        </w:rPr>
        <w:t>2 février 2025</w:t>
      </w:r>
    </w:p>
    <w:p w14:paraId="68904FCC" w14:textId="0687DF53" w:rsidR="0011413B" w:rsidRPr="00904D37" w:rsidRDefault="37B0F0ED" w:rsidP="00904D37">
      <w:pPr>
        <w:pStyle w:val="Heading1"/>
        <w:rPr>
          <w:rFonts w:ascii="Times New Roman" w:hAnsi="Times New Roman" w:cs="Times New Roman"/>
        </w:rPr>
      </w:pPr>
      <w:r w:rsidRPr="1BA29194">
        <w:rPr>
          <w:rFonts w:ascii="Times New Roman" w:hAnsi="Times New Roman" w:cs="Times New Roman"/>
        </w:rPr>
        <w:t>In</w:t>
      </w:r>
      <w:r w:rsidR="654C6963" w:rsidRPr="1BA29194">
        <w:rPr>
          <w:rFonts w:ascii="Times New Roman" w:hAnsi="Times New Roman" w:cs="Times New Roman"/>
        </w:rPr>
        <w:t>tr</w:t>
      </w:r>
      <w:r w:rsidR="39D478C4" w:rsidRPr="1BA29194">
        <w:rPr>
          <w:rFonts w:ascii="Times New Roman" w:hAnsi="Times New Roman" w:cs="Times New Roman"/>
        </w:rPr>
        <w:t>oduction</w:t>
      </w:r>
    </w:p>
    <w:p w14:paraId="7581D5AB" w14:textId="19F971A2" w:rsidR="676858D2" w:rsidRPr="00904D37" w:rsidRDefault="4C5EBAEE">
      <w:pPr>
        <w:spacing w:after="0" w:line="276" w:lineRule="auto"/>
        <w:jc w:val="both"/>
        <w:rPr>
          <w:lang w:val="fr-FR"/>
        </w:rPr>
        <w:pPrChange w:id="0" w:author="Mathilda Zagabe" w:date="2025-02-02T18:18:00Z" w16du:dateUtc="2025-02-02T23:18:00Z">
          <w:pPr>
            <w:spacing w:after="0" w:line="240" w:lineRule="auto"/>
            <w:jc w:val="both"/>
          </w:pPr>
        </w:pPrChange>
      </w:pPr>
      <w:r>
        <w:t xml:space="preserve">Le changement climatique est un problème qui touche tous les coins du monde, donc il est important que les générations qui héritent de la planète sachent comment on peut et comment on doit prendre soin de notre environnement. </w:t>
      </w:r>
      <w:r w:rsidR="0937C947">
        <w:t xml:space="preserve">En réponse aux défis environnementaux actuels, </w:t>
      </w:r>
      <w:r w:rsidR="75BDF5E7">
        <w:t>le client</w:t>
      </w:r>
      <w:r w:rsidR="61FC7E62">
        <w:t xml:space="preserve"> cherche à sensibiliser les enfants à travers une activité </w:t>
      </w:r>
      <w:r w:rsidR="119FCF05">
        <w:t xml:space="preserve">de classe qui permettra aux élèves d’apprendre plus sur </w:t>
      </w:r>
      <w:r w:rsidR="5E105516">
        <w:t>cet enjeu</w:t>
      </w:r>
      <w:ins w:id="1" w:author="Mathilda Zagabe" w:date="2025-02-02T21:18:00Z">
        <w:r w:rsidR="119FCF05">
          <w:t>. Dans</w:t>
        </w:r>
      </w:ins>
      <w:ins w:id="2" w:author="Mathilda Zagabe" w:date="2025-02-02T21:20:00Z">
        <w:r w:rsidR="13286009">
          <w:t xml:space="preserve"> </w:t>
        </w:r>
      </w:ins>
      <w:r w:rsidR="0937C947">
        <w:t>ce livrable</w:t>
      </w:r>
      <w:r w:rsidR="6A3CE5D9">
        <w:t>, on</w:t>
      </w:r>
      <w:r w:rsidR="0937C947">
        <w:t xml:space="preserve"> vise à transformer les critères de conception identifiés lors des étapes précédentes en spécifications mesurables et concrètes. Notre démarche s'articule autour de critères essentiels pour la réalisation d'une activité pédagogique destinée aux élèves de 4e à 7e année. Les spécifications ont été élaborées en considérant la faisabilité dans un environnement scolaire standard, l'accessibilité pour tous les élèves incluant ceux ayant des besoins spécifiques, l'utilisation de matériaux durables et écologiques, ainsi que le respect des contraintes budgétaires et temporelles. L'ensemble de ces critères servira de base pour développer une solution éducative innovante qui répond aux attentes des utilisateurs tout en s'alignant avec les objectifs pédagogiques et environnementaux fixés.</w:t>
      </w:r>
    </w:p>
    <w:p w14:paraId="0FC4B60D" w14:textId="23C1591A" w:rsidR="00C543DA" w:rsidRPr="00904D37" w:rsidRDefault="5FAF6F6E" w:rsidP="6DDEEEE3">
      <w:pPr>
        <w:pStyle w:val="Heading1"/>
        <w:spacing w:before="240"/>
        <w:rPr>
          <w:rFonts w:ascii="Times New Roman" w:hAnsi="Times New Roman" w:cs="Times New Roman"/>
        </w:rPr>
      </w:pPr>
      <w:r w:rsidRPr="1BA29194">
        <w:rPr>
          <w:rFonts w:ascii="Times New Roman" w:hAnsi="Times New Roman" w:cs="Times New Roman"/>
        </w:rPr>
        <w:t>Critères de conception priorisé</w:t>
      </w:r>
    </w:p>
    <w:p w14:paraId="357D9C98" w14:textId="390EEB3B" w:rsidR="05FB1C14" w:rsidRPr="00904D37" w:rsidRDefault="05FB1C14" w:rsidP="00904D37">
      <w:pPr>
        <w:spacing w:line="276" w:lineRule="auto"/>
      </w:pPr>
      <w:r>
        <w:t>Échelle de priorisation : 1 (plus petit priorité) - 5 (plus haute priorité)</w:t>
      </w:r>
    </w:p>
    <w:tbl>
      <w:tblPr>
        <w:tblStyle w:val="TableGrid"/>
        <w:tblW w:w="8640" w:type="dxa"/>
        <w:tblLayout w:type="fixed"/>
        <w:tblLook w:val="06A0" w:firstRow="1" w:lastRow="0" w:firstColumn="1" w:lastColumn="0" w:noHBand="1" w:noVBand="1"/>
      </w:tblPr>
      <w:tblGrid>
        <w:gridCol w:w="3692"/>
        <w:gridCol w:w="3788"/>
        <w:gridCol w:w="1160"/>
      </w:tblGrid>
      <w:tr w:rsidR="676858D2" w:rsidRPr="00904D37" w14:paraId="2B76FCAD" w14:textId="1ECA0B32" w:rsidTr="1BA29194">
        <w:trPr>
          <w:trHeight w:val="300"/>
        </w:trPr>
        <w:tc>
          <w:tcPr>
            <w:tcW w:w="3692" w:type="dxa"/>
          </w:tcPr>
          <w:p w14:paraId="2F6AC31C" w14:textId="09FC83DF" w:rsidR="00E539D2" w:rsidRPr="00904D37" w:rsidRDefault="5C94D4D6" w:rsidP="00904D37">
            <w:pPr>
              <w:spacing w:line="276" w:lineRule="auto"/>
            </w:pPr>
            <w:r>
              <w:t>Besoin interprété</w:t>
            </w:r>
          </w:p>
        </w:tc>
        <w:tc>
          <w:tcPr>
            <w:tcW w:w="3788" w:type="dxa"/>
          </w:tcPr>
          <w:p w14:paraId="61E5B8B1" w14:textId="635469CC" w:rsidR="00E539D2" w:rsidRPr="00904D37" w:rsidRDefault="5C94D4D6" w:rsidP="00904D37">
            <w:pPr>
              <w:spacing w:line="276" w:lineRule="auto"/>
            </w:pPr>
            <w:r>
              <w:t>Critère de conception</w:t>
            </w:r>
          </w:p>
        </w:tc>
        <w:tc>
          <w:tcPr>
            <w:tcW w:w="1160" w:type="dxa"/>
          </w:tcPr>
          <w:p w14:paraId="38ADA5A1" w14:textId="51255AB1" w:rsidR="54C05735" w:rsidRPr="00904D37" w:rsidRDefault="14239C25" w:rsidP="00904D37">
            <w:pPr>
              <w:spacing w:line="276" w:lineRule="auto"/>
            </w:pPr>
            <w:r>
              <w:t>Priorité</w:t>
            </w:r>
          </w:p>
        </w:tc>
      </w:tr>
      <w:tr w:rsidR="00F2676B" w:rsidRPr="00904D37" w14:paraId="27F4CB50" w14:textId="7B8B09D4" w:rsidTr="1BA29194">
        <w:trPr>
          <w:trHeight w:val="300"/>
        </w:trPr>
        <w:tc>
          <w:tcPr>
            <w:tcW w:w="3692" w:type="dxa"/>
          </w:tcPr>
          <w:p w14:paraId="7C669BBC" w14:textId="2F94F70E" w:rsidR="00F2676B" w:rsidRPr="00904D37" w:rsidRDefault="44246C40" w:rsidP="00904D37">
            <w:pPr>
              <w:spacing w:line="276" w:lineRule="auto"/>
            </w:pPr>
            <w:r>
              <w:t>L’activité est réalisable dans une classe d’école primaire pendant un temps raisonnable</w:t>
            </w:r>
          </w:p>
        </w:tc>
        <w:tc>
          <w:tcPr>
            <w:tcW w:w="3788" w:type="dxa"/>
          </w:tcPr>
          <w:p w14:paraId="07717DD3" w14:textId="38C20289" w:rsidR="00F75C6F" w:rsidRPr="00904D37" w:rsidRDefault="307F97AA" w:rsidP="00904D37">
            <w:pPr>
              <w:spacing w:line="276" w:lineRule="auto"/>
            </w:pPr>
            <w:r>
              <w:t>Durée (de l’activité)</w:t>
            </w:r>
            <w:r w:rsidR="1C4A232B">
              <w:t xml:space="preserve"> (min)</w:t>
            </w:r>
          </w:p>
        </w:tc>
        <w:tc>
          <w:tcPr>
            <w:tcW w:w="1160" w:type="dxa"/>
          </w:tcPr>
          <w:p w14:paraId="450518AA" w14:textId="4DA1377F" w:rsidR="1F8AE0BF" w:rsidRPr="00904D37" w:rsidRDefault="1F8AE0BF" w:rsidP="00904D37">
            <w:pPr>
              <w:spacing w:line="276" w:lineRule="auto"/>
            </w:pPr>
            <w:r w:rsidRPr="00904D37">
              <w:t>3</w:t>
            </w:r>
          </w:p>
        </w:tc>
      </w:tr>
      <w:tr w:rsidR="676858D2" w:rsidRPr="00904D37" w14:paraId="0A039A16" w14:textId="0AA06E3C" w:rsidTr="1BA29194">
        <w:trPr>
          <w:trHeight w:val="300"/>
        </w:trPr>
        <w:tc>
          <w:tcPr>
            <w:tcW w:w="3692" w:type="dxa"/>
          </w:tcPr>
          <w:p w14:paraId="4D281DD3" w14:textId="29C9026C" w:rsidR="00F2676B" w:rsidRPr="003B53EC" w:rsidRDefault="7659F301" w:rsidP="00904D37">
            <w:pPr>
              <w:spacing w:line="276" w:lineRule="auto"/>
            </w:pPr>
            <w:r>
              <w:t xml:space="preserve">Un seul animateur </w:t>
            </w:r>
            <w:r w:rsidR="696E753B">
              <w:t xml:space="preserve">peut </w:t>
            </w:r>
            <w:r>
              <w:t>gérer un groupe de 30 élèves en simultané</w:t>
            </w:r>
          </w:p>
        </w:tc>
        <w:tc>
          <w:tcPr>
            <w:tcW w:w="3788" w:type="dxa"/>
          </w:tcPr>
          <w:p w14:paraId="0C77F6E0" w14:textId="3B7A770B" w:rsidR="676858D2" w:rsidRPr="00904D37" w:rsidRDefault="7659F301" w:rsidP="00904D37">
            <w:pPr>
              <w:spacing w:line="276" w:lineRule="auto"/>
            </w:pPr>
            <w:r>
              <w:t>Capacité d’usage (nombre d’élèves)</w:t>
            </w:r>
          </w:p>
        </w:tc>
        <w:tc>
          <w:tcPr>
            <w:tcW w:w="1160" w:type="dxa"/>
          </w:tcPr>
          <w:p w14:paraId="7679D7BE" w14:textId="34FE0AB1" w:rsidR="38781661" w:rsidRPr="00904D37" w:rsidRDefault="38781661" w:rsidP="00904D37">
            <w:pPr>
              <w:spacing w:line="276" w:lineRule="auto"/>
            </w:pPr>
            <w:r w:rsidRPr="00904D37">
              <w:t>3</w:t>
            </w:r>
          </w:p>
        </w:tc>
      </w:tr>
      <w:tr w:rsidR="005A2B77" w:rsidRPr="00904D37" w14:paraId="1C6A9721" w14:textId="0D138A79" w:rsidTr="1BA29194">
        <w:trPr>
          <w:trHeight w:val="300"/>
        </w:trPr>
        <w:tc>
          <w:tcPr>
            <w:tcW w:w="3692" w:type="dxa"/>
          </w:tcPr>
          <w:p w14:paraId="26EACC77" w14:textId="37CEC637" w:rsidR="005A2B77" w:rsidRPr="00904D37" w:rsidRDefault="68D4F6E4" w:rsidP="00904D37">
            <w:pPr>
              <w:spacing w:line="276" w:lineRule="auto"/>
            </w:pPr>
            <w:r>
              <w:t>L'activité est abordable</w:t>
            </w:r>
          </w:p>
        </w:tc>
        <w:tc>
          <w:tcPr>
            <w:tcW w:w="3788" w:type="dxa"/>
          </w:tcPr>
          <w:p w14:paraId="18B2BF89" w14:textId="47148D7C" w:rsidR="005A2B77" w:rsidRPr="00904D37" w:rsidRDefault="77B1DA57" w:rsidP="00904D37">
            <w:pPr>
              <w:spacing w:line="276" w:lineRule="auto"/>
            </w:pPr>
            <w:r>
              <w:t>Co</w:t>
            </w:r>
            <w:r w:rsidR="0011413B">
              <w:t>û</w:t>
            </w:r>
            <w:r>
              <w:t>t</w:t>
            </w:r>
            <w:r w:rsidR="094DAE6D">
              <w:t xml:space="preserve"> ($)</w:t>
            </w:r>
          </w:p>
        </w:tc>
        <w:tc>
          <w:tcPr>
            <w:tcW w:w="1160" w:type="dxa"/>
          </w:tcPr>
          <w:p w14:paraId="3B90B8D1" w14:textId="36E685D2" w:rsidR="0264E860" w:rsidRPr="00904D37" w:rsidRDefault="0264E860" w:rsidP="00904D37">
            <w:pPr>
              <w:spacing w:line="276" w:lineRule="auto"/>
            </w:pPr>
            <w:r w:rsidRPr="00904D37">
              <w:t>2</w:t>
            </w:r>
          </w:p>
        </w:tc>
      </w:tr>
      <w:tr w:rsidR="00383644" w:rsidRPr="00904D37" w14:paraId="2825E538" w14:textId="54658069" w:rsidTr="1BA29194">
        <w:trPr>
          <w:trHeight w:val="300"/>
        </w:trPr>
        <w:tc>
          <w:tcPr>
            <w:tcW w:w="3692" w:type="dxa"/>
          </w:tcPr>
          <w:p w14:paraId="587EC791" w14:textId="27531E75" w:rsidR="00383644" w:rsidRPr="00904D37" w:rsidRDefault="1F7E0E42" w:rsidP="00904D37">
            <w:pPr>
              <w:spacing w:line="276" w:lineRule="auto"/>
            </w:pPr>
            <w:r>
              <w:t>Le</w:t>
            </w:r>
            <w:r w:rsidR="2E7255BB">
              <w:t>s matériaux pour faire l’activité sont disponibles</w:t>
            </w:r>
          </w:p>
        </w:tc>
        <w:tc>
          <w:tcPr>
            <w:tcW w:w="3788" w:type="dxa"/>
          </w:tcPr>
          <w:p w14:paraId="5BDE72D0" w14:textId="5078FDE7" w:rsidR="00383644" w:rsidRPr="00904D37" w:rsidRDefault="2E7255BB" w:rsidP="00904D37">
            <w:pPr>
              <w:spacing w:line="276" w:lineRule="auto"/>
            </w:pPr>
            <w:r>
              <w:t>Disponibilité du matériel</w:t>
            </w:r>
          </w:p>
          <w:p w14:paraId="12BAED14" w14:textId="7F39667E" w:rsidR="00383644" w:rsidRPr="00904D37" w:rsidRDefault="50255A56" w:rsidP="00904D37">
            <w:pPr>
              <w:spacing w:line="276" w:lineRule="auto"/>
            </w:pPr>
            <w:r>
              <w:t>Matériaux réutilisables</w:t>
            </w:r>
          </w:p>
        </w:tc>
        <w:tc>
          <w:tcPr>
            <w:tcW w:w="1160" w:type="dxa"/>
          </w:tcPr>
          <w:p w14:paraId="7C82B1E9" w14:textId="2B7A2559" w:rsidR="21EB1AA5" w:rsidRPr="00904D37" w:rsidRDefault="21EB1AA5" w:rsidP="00904D37">
            <w:pPr>
              <w:spacing w:line="276" w:lineRule="auto"/>
            </w:pPr>
            <w:r w:rsidRPr="00904D37">
              <w:t>5</w:t>
            </w:r>
          </w:p>
        </w:tc>
      </w:tr>
      <w:tr w:rsidR="5FA1E873" w:rsidRPr="00904D37" w14:paraId="757C03BE" w14:textId="41DDBB1B" w:rsidTr="1BA29194">
        <w:trPr>
          <w:trHeight w:val="300"/>
        </w:trPr>
        <w:tc>
          <w:tcPr>
            <w:tcW w:w="3692" w:type="dxa"/>
          </w:tcPr>
          <w:p w14:paraId="2A6B29AF" w14:textId="52855655" w:rsidR="2F0A199D" w:rsidRPr="00904D37" w:rsidRDefault="50255A56" w:rsidP="00904D37">
            <w:pPr>
              <w:spacing w:line="276" w:lineRule="auto"/>
            </w:pPr>
            <w:r>
              <w:t>Les matériaux utilisés sont écologiques et légers</w:t>
            </w:r>
          </w:p>
        </w:tc>
        <w:tc>
          <w:tcPr>
            <w:tcW w:w="3788" w:type="dxa"/>
          </w:tcPr>
          <w:p w14:paraId="6A9D6886" w14:textId="77777777" w:rsidR="2F0A199D" w:rsidRPr="00904D37" w:rsidRDefault="50255A56" w:rsidP="00904D37">
            <w:pPr>
              <w:spacing w:line="276" w:lineRule="auto"/>
            </w:pPr>
            <w:r>
              <w:t>Matériaux écologiques</w:t>
            </w:r>
          </w:p>
          <w:p w14:paraId="12A19B3E" w14:textId="77777777" w:rsidR="53EE2B51" w:rsidRPr="00904D37" w:rsidRDefault="24B20ADB" w:rsidP="00904D37">
            <w:pPr>
              <w:spacing w:line="276" w:lineRule="auto"/>
            </w:pPr>
            <w:r>
              <w:t>Taille de l’activité (Longueur x</w:t>
            </w:r>
          </w:p>
          <w:p w14:paraId="26962EF8" w14:textId="034821DF" w:rsidR="53EE2B51" w:rsidRPr="00904D37" w:rsidRDefault="24B20ADB" w:rsidP="00904D37">
            <w:pPr>
              <w:spacing w:line="276" w:lineRule="auto"/>
            </w:pPr>
            <w:r>
              <w:t>Largeur x Hauteur)</w:t>
            </w:r>
          </w:p>
        </w:tc>
        <w:tc>
          <w:tcPr>
            <w:tcW w:w="1160" w:type="dxa"/>
          </w:tcPr>
          <w:p w14:paraId="17B159FF" w14:textId="22C067CC" w:rsidR="627C0047" w:rsidRPr="00904D37" w:rsidRDefault="627C0047" w:rsidP="00904D37">
            <w:pPr>
              <w:spacing w:line="276" w:lineRule="auto"/>
            </w:pPr>
            <w:r w:rsidRPr="00904D37">
              <w:t>4</w:t>
            </w:r>
          </w:p>
        </w:tc>
      </w:tr>
      <w:tr w:rsidR="00383644" w:rsidRPr="00904D37" w14:paraId="57980447" w14:textId="4A6F771B" w:rsidTr="1BA29194">
        <w:trPr>
          <w:trHeight w:val="300"/>
        </w:trPr>
        <w:tc>
          <w:tcPr>
            <w:tcW w:w="3692" w:type="dxa"/>
          </w:tcPr>
          <w:p w14:paraId="1232063B" w14:textId="0DC99293" w:rsidR="00383644" w:rsidRPr="003B53EC" w:rsidRDefault="2E7255BB" w:rsidP="00904D37">
            <w:pPr>
              <w:spacing w:line="276" w:lineRule="auto"/>
            </w:pPr>
            <w:r>
              <w:t>L’activité favorise la participation active des élèves avec des formats engageants</w:t>
            </w:r>
          </w:p>
        </w:tc>
        <w:tc>
          <w:tcPr>
            <w:tcW w:w="3788" w:type="dxa"/>
          </w:tcPr>
          <w:p w14:paraId="02B55FE9" w14:textId="77777777" w:rsidR="00710100" w:rsidRPr="00904D37" w:rsidRDefault="53DC4B37" w:rsidP="00904D37">
            <w:pPr>
              <w:spacing w:line="276" w:lineRule="auto"/>
            </w:pPr>
            <w:r>
              <w:t>Esthétique</w:t>
            </w:r>
          </w:p>
          <w:p w14:paraId="2425C234" w14:textId="032D0EFE" w:rsidR="00710100" w:rsidRPr="00904D37" w:rsidRDefault="00710100" w:rsidP="00904D37">
            <w:pPr>
              <w:spacing w:line="276" w:lineRule="auto"/>
            </w:pPr>
            <w:r w:rsidRPr="00904D37">
              <w:t>Distraction</w:t>
            </w:r>
          </w:p>
        </w:tc>
        <w:tc>
          <w:tcPr>
            <w:tcW w:w="1160" w:type="dxa"/>
          </w:tcPr>
          <w:p w14:paraId="4352C56A" w14:textId="52472427" w:rsidR="75E15F61" w:rsidRPr="00904D37" w:rsidRDefault="75E15F61" w:rsidP="00904D37">
            <w:pPr>
              <w:spacing w:line="276" w:lineRule="auto"/>
            </w:pPr>
            <w:r w:rsidRPr="00904D37">
              <w:t>4</w:t>
            </w:r>
          </w:p>
        </w:tc>
      </w:tr>
      <w:tr w:rsidR="5FA1E873" w:rsidRPr="00904D37" w14:paraId="70E0D427" w14:textId="6073E16D" w:rsidTr="1BA29194">
        <w:trPr>
          <w:trHeight w:val="300"/>
        </w:trPr>
        <w:tc>
          <w:tcPr>
            <w:tcW w:w="3692" w:type="dxa"/>
          </w:tcPr>
          <w:p w14:paraId="0CD2A8CC" w14:textId="3D51735D" w:rsidR="58DDBA1D" w:rsidRPr="00904D37" w:rsidRDefault="0E278E81" w:rsidP="00904D37">
            <w:pPr>
              <w:spacing w:line="276" w:lineRule="auto"/>
              <w:rPr>
                <w:sz w:val="24"/>
                <w:szCs w:val="24"/>
              </w:rPr>
            </w:pPr>
            <w:r>
              <w:t>L’activité est le plus sécuritaire possible</w:t>
            </w:r>
          </w:p>
        </w:tc>
        <w:tc>
          <w:tcPr>
            <w:tcW w:w="3788" w:type="dxa"/>
          </w:tcPr>
          <w:p w14:paraId="0CF76ACA" w14:textId="74C916AB" w:rsidR="1BC6461F" w:rsidRPr="00904D37" w:rsidRDefault="0DB3DE71" w:rsidP="00904D37">
            <w:pPr>
              <w:spacing w:line="276" w:lineRule="auto"/>
            </w:pPr>
            <w:r>
              <w:t>Sécurité de l’utilisation</w:t>
            </w:r>
          </w:p>
        </w:tc>
        <w:tc>
          <w:tcPr>
            <w:tcW w:w="1160" w:type="dxa"/>
          </w:tcPr>
          <w:p w14:paraId="64FCF851" w14:textId="4034EA6C" w:rsidR="3BAA41A3" w:rsidRPr="00904D37" w:rsidRDefault="3BAA41A3" w:rsidP="00904D37">
            <w:pPr>
              <w:spacing w:line="276" w:lineRule="auto"/>
            </w:pPr>
            <w:r w:rsidRPr="00904D37">
              <w:t>5</w:t>
            </w:r>
          </w:p>
        </w:tc>
      </w:tr>
      <w:tr w:rsidR="00383644" w:rsidRPr="00904D37" w14:paraId="34DC5A19" w14:textId="6594E997" w:rsidTr="1BA29194">
        <w:trPr>
          <w:trHeight w:val="300"/>
        </w:trPr>
        <w:tc>
          <w:tcPr>
            <w:tcW w:w="3692" w:type="dxa"/>
          </w:tcPr>
          <w:p w14:paraId="700E55AC" w14:textId="557C983D" w:rsidR="00383644" w:rsidRPr="003B53EC" w:rsidRDefault="54980485" w:rsidP="00904D37">
            <w:pPr>
              <w:spacing w:line="276" w:lineRule="auto"/>
            </w:pPr>
            <w:r>
              <w:t>L’activité garantit une expérience inclusive grâce à des supports visuels clairs et des consignes adaptées</w:t>
            </w:r>
          </w:p>
        </w:tc>
        <w:tc>
          <w:tcPr>
            <w:tcW w:w="3788" w:type="dxa"/>
          </w:tcPr>
          <w:p w14:paraId="70F9A92F" w14:textId="053E3F5F" w:rsidR="00383644" w:rsidRPr="00904D37" w:rsidRDefault="4E7EC359" w:rsidP="00904D37">
            <w:pPr>
              <w:spacing w:line="276" w:lineRule="auto"/>
            </w:pPr>
            <w:r>
              <w:t>Accessibilité</w:t>
            </w:r>
          </w:p>
        </w:tc>
        <w:tc>
          <w:tcPr>
            <w:tcW w:w="1160" w:type="dxa"/>
          </w:tcPr>
          <w:p w14:paraId="1F3CB1FE" w14:textId="754A6BEE" w:rsidR="140B89EE" w:rsidRPr="00904D37" w:rsidRDefault="140B89EE" w:rsidP="00904D37">
            <w:pPr>
              <w:spacing w:line="276" w:lineRule="auto"/>
            </w:pPr>
            <w:r w:rsidRPr="00904D37">
              <w:t>3</w:t>
            </w:r>
          </w:p>
        </w:tc>
      </w:tr>
      <w:tr w:rsidR="00383644" w:rsidRPr="00904D37" w14:paraId="2BF49448" w14:textId="73DC6053" w:rsidTr="1BA29194">
        <w:trPr>
          <w:trHeight w:val="300"/>
        </w:trPr>
        <w:tc>
          <w:tcPr>
            <w:tcW w:w="3692" w:type="dxa"/>
          </w:tcPr>
          <w:p w14:paraId="7B5D1D19" w14:textId="450AFCE9" w:rsidR="00383644" w:rsidRPr="003B53EC" w:rsidRDefault="4751DB72" w:rsidP="00904D37">
            <w:pPr>
              <w:spacing w:line="276" w:lineRule="auto"/>
            </w:pPr>
            <w:r>
              <w:t>L’activité se met en place rapidement et facilement</w:t>
            </w:r>
          </w:p>
        </w:tc>
        <w:tc>
          <w:tcPr>
            <w:tcW w:w="3788" w:type="dxa"/>
          </w:tcPr>
          <w:p w14:paraId="3E325506" w14:textId="692C04C6" w:rsidR="00710100" w:rsidRPr="00904D37" w:rsidRDefault="53DC4B37" w:rsidP="00904D37">
            <w:pPr>
              <w:spacing w:line="276" w:lineRule="auto"/>
            </w:pPr>
            <w:r>
              <w:t>Mise en place</w:t>
            </w:r>
            <w:r w:rsidR="2ACFE0E5">
              <w:t xml:space="preserve"> (min)</w:t>
            </w:r>
          </w:p>
        </w:tc>
        <w:tc>
          <w:tcPr>
            <w:tcW w:w="1160" w:type="dxa"/>
          </w:tcPr>
          <w:p w14:paraId="6E71BF66" w14:textId="38E0A67C" w:rsidR="00A8A4C5" w:rsidRPr="00904D37" w:rsidRDefault="00A8A4C5" w:rsidP="00904D37">
            <w:pPr>
              <w:spacing w:line="276" w:lineRule="auto"/>
            </w:pPr>
            <w:r w:rsidRPr="00904D37">
              <w:t>4</w:t>
            </w:r>
          </w:p>
        </w:tc>
      </w:tr>
      <w:tr w:rsidR="5FA1E873" w:rsidRPr="00904D37" w14:paraId="07BF0460" w14:textId="5A135DE0" w:rsidTr="1BA29194">
        <w:trPr>
          <w:trHeight w:val="300"/>
        </w:trPr>
        <w:tc>
          <w:tcPr>
            <w:tcW w:w="3692" w:type="dxa"/>
          </w:tcPr>
          <w:p w14:paraId="7564E244" w14:textId="2A1B60CC" w:rsidR="28537FCD" w:rsidRPr="00904D37" w:rsidRDefault="1A98BAD1" w:rsidP="00904D37">
            <w:pPr>
              <w:spacing w:line="276" w:lineRule="auto"/>
              <w:rPr>
                <w:sz w:val="24"/>
                <w:szCs w:val="24"/>
              </w:rPr>
            </w:pPr>
            <w:r>
              <w:t>L’activité peut être offert en anglais et français</w:t>
            </w:r>
          </w:p>
        </w:tc>
        <w:tc>
          <w:tcPr>
            <w:tcW w:w="3788" w:type="dxa"/>
          </w:tcPr>
          <w:p w14:paraId="7F1EA7D7" w14:textId="6A7D1323" w:rsidR="28537FCD" w:rsidRPr="00904D37" w:rsidRDefault="1A98BAD1" w:rsidP="00904D37">
            <w:pPr>
              <w:spacing w:line="276" w:lineRule="auto"/>
            </w:pPr>
            <w:r>
              <w:t>Bilinguisme</w:t>
            </w:r>
          </w:p>
        </w:tc>
        <w:tc>
          <w:tcPr>
            <w:tcW w:w="1160" w:type="dxa"/>
          </w:tcPr>
          <w:p w14:paraId="117CA7DC" w14:textId="4CED3C3E" w:rsidR="0D7D94CE" w:rsidRPr="00904D37" w:rsidRDefault="0D7D94CE" w:rsidP="00904D37">
            <w:pPr>
              <w:spacing w:line="276" w:lineRule="auto"/>
            </w:pPr>
            <w:r w:rsidRPr="00904D37">
              <w:t>3</w:t>
            </w:r>
          </w:p>
        </w:tc>
      </w:tr>
    </w:tbl>
    <w:p w14:paraId="72ECD183" w14:textId="34CF1AA4" w:rsidR="55AA6F10" w:rsidRDefault="55AA6F10" w:rsidP="6DDEEEE3">
      <w:pPr>
        <w:pStyle w:val="Heading1"/>
        <w:spacing w:before="240"/>
        <w:rPr>
          <w:rFonts w:ascii="Times New Roman" w:hAnsi="Times New Roman" w:cs="Times New Roman"/>
        </w:rPr>
      </w:pPr>
      <w:r w:rsidRPr="6DDEEEE3">
        <w:rPr>
          <w:rFonts w:ascii="Times New Roman" w:hAnsi="Times New Roman" w:cs="Times New Roman"/>
        </w:rPr>
        <w:t>Étalonnage utilisateur (résumé)</w:t>
      </w:r>
    </w:p>
    <w:tbl>
      <w:tblPr>
        <w:tblStyle w:val="TableGrid"/>
        <w:tblW w:w="0" w:type="auto"/>
        <w:tblLook w:val="06A0" w:firstRow="1" w:lastRow="0" w:firstColumn="1" w:lastColumn="0" w:noHBand="1" w:noVBand="1"/>
      </w:tblPr>
      <w:tblGrid>
        <w:gridCol w:w="4315"/>
        <w:gridCol w:w="4315"/>
      </w:tblGrid>
      <w:tr w:rsidR="2E4418CE" w14:paraId="6F6D4C50" w14:textId="77777777" w:rsidTr="2E4418CE">
        <w:trPr>
          <w:trHeight w:val="300"/>
        </w:trPr>
        <w:tc>
          <w:tcPr>
            <w:tcW w:w="4315" w:type="dxa"/>
          </w:tcPr>
          <w:p w14:paraId="523FBB99" w14:textId="17AFB18A" w:rsidR="2E4418CE" w:rsidRDefault="2E4418CE" w:rsidP="2E4418CE">
            <w:pPr>
              <w:spacing w:line="276" w:lineRule="auto"/>
            </w:pPr>
            <w:r>
              <w:t>Nom de l’activité</w:t>
            </w:r>
          </w:p>
        </w:tc>
        <w:tc>
          <w:tcPr>
            <w:tcW w:w="4315" w:type="dxa"/>
          </w:tcPr>
          <w:p w14:paraId="457E2562" w14:textId="48601DA4" w:rsidR="2E4418CE" w:rsidRDefault="2E4418CE" w:rsidP="2E4418CE">
            <w:pPr>
              <w:spacing w:line="276" w:lineRule="auto"/>
            </w:pPr>
            <w:r>
              <w:t>Forces et faiblesses</w:t>
            </w:r>
          </w:p>
        </w:tc>
      </w:tr>
      <w:tr w:rsidR="2E4418CE" w14:paraId="6AB793E3" w14:textId="77777777" w:rsidTr="2E4418CE">
        <w:trPr>
          <w:trHeight w:val="300"/>
        </w:trPr>
        <w:tc>
          <w:tcPr>
            <w:tcW w:w="4315" w:type="dxa"/>
          </w:tcPr>
          <w:p w14:paraId="0A92FA88" w14:textId="4020CFAE" w:rsidR="2E4418CE" w:rsidRPr="002F0875" w:rsidRDefault="2E4418CE" w:rsidP="2E4418CE">
            <w:pPr>
              <w:spacing w:line="276" w:lineRule="auto"/>
              <w:rPr>
                <w:lang w:val="en-US"/>
              </w:rPr>
            </w:pPr>
            <w:r w:rsidRPr="002F0875">
              <w:rPr>
                <w:lang w:val="en-US"/>
              </w:rPr>
              <w:t xml:space="preserve">Adventures in Engineering and Science Summer Day Camps (par </w:t>
            </w:r>
            <w:proofErr w:type="spellStart"/>
            <w:r w:rsidRPr="002F0875">
              <w:rPr>
                <w:lang w:val="en-US"/>
              </w:rPr>
              <w:t>l’Université</w:t>
            </w:r>
            <w:proofErr w:type="spellEnd"/>
            <w:r w:rsidRPr="002F0875">
              <w:rPr>
                <w:lang w:val="en-US"/>
              </w:rPr>
              <w:t xml:space="preserve"> </w:t>
            </w:r>
            <w:proofErr w:type="spellStart"/>
            <w:r w:rsidRPr="002F0875">
              <w:rPr>
                <w:lang w:val="en-US"/>
              </w:rPr>
              <w:t>d’Ottawa</w:t>
            </w:r>
            <w:proofErr w:type="spellEnd"/>
            <w:r w:rsidRPr="002F0875">
              <w:rPr>
                <w:lang w:val="en-US"/>
              </w:rPr>
              <w:t>)</w:t>
            </w:r>
          </w:p>
        </w:tc>
        <w:tc>
          <w:tcPr>
            <w:tcW w:w="4315" w:type="dxa"/>
          </w:tcPr>
          <w:p w14:paraId="1F63D2D6" w14:textId="3AAD39E0" w:rsidR="2E4418CE" w:rsidRDefault="2E4418CE" w:rsidP="2E4418CE">
            <w:pPr>
              <w:spacing w:line="276" w:lineRule="auto"/>
            </w:pPr>
            <w:r>
              <w:t>Points forts:</w:t>
            </w:r>
          </w:p>
          <w:p w14:paraId="08FB575D" w14:textId="4C0FD042" w:rsidR="2E4418CE" w:rsidRDefault="2E4418CE" w:rsidP="2E4418CE">
            <w:pPr>
              <w:spacing w:line="276" w:lineRule="auto"/>
            </w:pPr>
            <w:r>
              <w:t>- Animateurs sympathiques et motivés</w:t>
            </w:r>
          </w:p>
          <w:p w14:paraId="10C859F0" w14:textId="5D0FA950" w:rsidR="2E4418CE" w:rsidRDefault="2E4418CE" w:rsidP="2E4418CE">
            <w:pPr>
              <w:spacing w:line="276" w:lineRule="auto"/>
            </w:pPr>
            <w:r>
              <w:t>Faiblesses:</w:t>
            </w:r>
          </w:p>
          <w:p w14:paraId="3416CAB6" w14:textId="41F6C035" w:rsidR="2E4418CE" w:rsidRDefault="2E4418CE" w:rsidP="2E4418CE">
            <w:pPr>
              <w:spacing w:line="276" w:lineRule="auto"/>
            </w:pPr>
            <w:r>
              <w:t>- Activité trop axé sur les arts, pas assez d’incorporation des aspects scientifiques ou d’ingénierie</w:t>
            </w:r>
          </w:p>
          <w:p w14:paraId="51652622" w14:textId="72C0FEE1" w:rsidR="2E4418CE" w:rsidRDefault="2E4418CE" w:rsidP="2E4418CE">
            <w:pPr>
              <w:spacing w:line="276" w:lineRule="auto"/>
            </w:pPr>
            <w:r>
              <w:t>- Pas très pratique, les enfants regardent des écrans [2] [3]</w:t>
            </w:r>
          </w:p>
        </w:tc>
      </w:tr>
      <w:tr w:rsidR="2E4418CE" w14:paraId="1B3E0E14" w14:textId="77777777" w:rsidTr="2E4418CE">
        <w:trPr>
          <w:trHeight w:val="300"/>
        </w:trPr>
        <w:tc>
          <w:tcPr>
            <w:tcW w:w="4315" w:type="dxa"/>
          </w:tcPr>
          <w:p w14:paraId="7BBE7BA3" w14:textId="741FF629" w:rsidR="2E4418CE" w:rsidRDefault="2E4418CE" w:rsidP="2E4418CE">
            <w:pPr>
              <w:spacing w:line="276" w:lineRule="auto"/>
            </w:pPr>
            <w:r>
              <w:t>Virtual Ventures</w:t>
            </w:r>
          </w:p>
          <w:p w14:paraId="03D0B71A" w14:textId="4083AC5E" w:rsidR="2E4418CE" w:rsidRDefault="2E4418CE" w:rsidP="2E4418CE">
            <w:pPr>
              <w:spacing w:line="276" w:lineRule="auto"/>
            </w:pPr>
            <w:r>
              <w:t>(</w:t>
            </w:r>
            <w:proofErr w:type="gramStart"/>
            <w:r>
              <w:t>par</w:t>
            </w:r>
            <w:proofErr w:type="gramEnd"/>
            <w:r>
              <w:t xml:space="preserve"> l’Université de Carleton) </w:t>
            </w:r>
          </w:p>
          <w:p w14:paraId="2061DBA2" w14:textId="7B3B2FF7" w:rsidR="2E4418CE" w:rsidRDefault="2E4418CE" w:rsidP="2E4418CE">
            <w:pPr>
              <w:spacing w:line="276" w:lineRule="auto"/>
            </w:pPr>
          </w:p>
        </w:tc>
        <w:tc>
          <w:tcPr>
            <w:tcW w:w="4315" w:type="dxa"/>
          </w:tcPr>
          <w:p w14:paraId="511843B4" w14:textId="7E67E488" w:rsidR="2E4418CE" w:rsidRDefault="2E4418CE" w:rsidP="2E4418CE">
            <w:pPr>
              <w:spacing w:line="276" w:lineRule="auto"/>
            </w:pPr>
            <w:r>
              <w:t>Points forts:</w:t>
            </w:r>
          </w:p>
          <w:p w14:paraId="4182D2F8" w14:textId="463D67CA" w:rsidR="2E4418CE" w:rsidRDefault="2E4418CE" w:rsidP="2E4418CE">
            <w:pPr>
              <w:spacing w:line="276" w:lineRule="auto"/>
            </w:pPr>
            <w:r>
              <w:t>- Activité garde les enfants occupés</w:t>
            </w:r>
          </w:p>
          <w:p w14:paraId="7E3338B6" w14:textId="30F4B342" w:rsidR="2E4418CE" w:rsidRDefault="2E4418CE" w:rsidP="2E4418CE">
            <w:pPr>
              <w:spacing w:line="276" w:lineRule="auto"/>
            </w:pPr>
            <w:r>
              <w:t>- Il y avait des collations pour les enfants</w:t>
            </w:r>
          </w:p>
          <w:p w14:paraId="48D683E3" w14:textId="4D35481D" w:rsidR="2E4418CE" w:rsidRDefault="2E4418CE" w:rsidP="2E4418CE">
            <w:pPr>
              <w:spacing w:line="276" w:lineRule="auto"/>
            </w:pPr>
            <w:r>
              <w:t>Faiblesses:</w:t>
            </w:r>
          </w:p>
          <w:p w14:paraId="4979F2A6" w14:textId="4CEBEEB7" w:rsidR="2E4418CE" w:rsidRDefault="2E4418CE" w:rsidP="2E4418CE">
            <w:pPr>
              <w:spacing w:line="276" w:lineRule="auto"/>
            </w:pPr>
            <w:r>
              <w:t>- Activités étaient désorganisé</w:t>
            </w:r>
          </w:p>
          <w:p w14:paraId="41F50833" w14:textId="6716CFF6" w:rsidR="2E4418CE" w:rsidRDefault="2E4418CE" w:rsidP="2E4418CE">
            <w:pPr>
              <w:spacing w:line="276" w:lineRule="auto"/>
            </w:pPr>
            <w:r>
              <w:t>- Prix élevé ($300)</w:t>
            </w:r>
          </w:p>
          <w:p w14:paraId="2C5F084F" w14:textId="63200870" w:rsidR="2E4418CE" w:rsidRDefault="2E4418CE" w:rsidP="2E4418CE">
            <w:pPr>
              <w:spacing w:line="276" w:lineRule="auto"/>
            </w:pPr>
            <w:r>
              <w:t>- Manque de ressources pour les activités [4] [5] [6]</w:t>
            </w:r>
          </w:p>
        </w:tc>
      </w:tr>
      <w:tr w:rsidR="2E4418CE" w14:paraId="0AB260FF" w14:textId="77777777" w:rsidTr="2E4418CE">
        <w:trPr>
          <w:trHeight w:val="300"/>
        </w:trPr>
        <w:tc>
          <w:tcPr>
            <w:tcW w:w="4315" w:type="dxa"/>
          </w:tcPr>
          <w:p w14:paraId="482042A6" w14:textId="2E535643" w:rsidR="2E4418CE" w:rsidRDefault="2E4418CE" w:rsidP="2E4418CE">
            <w:pPr>
              <w:spacing w:line="276" w:lineRule="auto"/>
            </w:pPr>
            <w:proofErr w:type="spellStart"/>
            <w:r>
              <w:t>STEMquest</w:t>
            </w:r>
            <w:proofErr w:type="spellEnd"/>
          </w:p>
          <w:p w14:paraId="26A63285" w14:textId="53C35674" w:rsidR="2E4418CE" w:rsidRDefault="2E4418CE" w:rsidP="2E4418CE">
            <w:pPr>
              <w:spacing w:line="276" w:lineRule="auto"/>
            </w:pPr>
            <w:r>
              <w:t>(</w:t>
            </w:r>
            <w:proofErr w:type="spellStart"/>
            <w:r>
              <w:t>STEMquest</w:t>
            </w:r>
            <w:proofErr w:type="spellEnd"/>
            <w:r>
              <w:t xml:space="preserve"> est une organisation éducationnelle)</w:t>
            </w:r>
          </w:p>
        </w:tc>
        <w:tc>
          <w:tcPr>
            <w:tcW w:w="4315" w:type="dxa"/>
          </w:tcPr>
          <w:p w14:paraId="61B440FC" w14:textId="6D4CEA2B" w:rsidR="2E4418CE" w:rsidRDefault="2E4418CE" w:rsidP="2E4418CE">
            <w:pPr>
              <w:spacing w:line="276" w:lineRule="auto"/>
            </w:pPr>
            <w:r>
              <w:t>Points forts:</w:t>
            </w:r>
          </w:p>
          <w:p w14:paraId="6131215C" w14:textId="7867C29E" w:rsidR="2E4418CE" w:rsidRDefault="2E4418CE" w:rsidP="2E4418CE">
            <w:pPr>
              <w:spacing w:line="276" w:lineRule="auto"/>
            </w:pPr>
            <w:r>
              <w:t>- Activités où STEM et l’apprentissage est le focus</w:t>
            </w:r>
          </w:p>
          <w:p w14:paraId="58AD52DC" w14:textId="1A77B857" w:rsidR="2E4418CE" w:rsidRDefault="2E4418CE" w:rsidP="2E4418CE">
            <w:pPr>
              <w:spacing w:line="276" w:lineRule="auto"/>
            </w:pPr>
            <w:r>
              <w:t>- Incorporations des technologies interactives (adapté à l'âge des étudiants)</w:t>
            </w:r>
          </w:p>
          <w:p w14:paraId="5BF499ED" w14:textId="03C7020C" w:rsidR="2E4418CE" w:rsidRDefault="2E4418CE" w:rsidP="2E4418CE">
            <w:pPr>
              <w:spacing w:line="276" w:lineRule="auto"/>
            </w:pPr>
            <w:r>
              <w:t>-Nombreuses activités différents [7] [8]</w:t>
            </w:r>
          </w:p>
        </w:tc>
      </w:tr>
    </w:tbl>
    <w:p w14:paraId="4D104964" w14:textId="098CACCA" w:rsidR="4EA9F7AA" w:rsidRDefault="4EA9F7AA" w:rsidP="6DDEEEE3">
      <w:pPr>
        <w:pStyle w:val="Heading1"/>
        <w:spacing w:before="240"/>
        <w:rPr>
          <w:rFonts w:ascii="Times New Roman" w:eastAsia="Times New Roman" w:hAnsi="Times New Roman" w:cs="Times New Roman"/>
        </w:rPr>
      </w:pPr>
      <w:proofErr w:type="spellStart"/>
      <w:r w:rsidRPr="1118B57D">
        <w:rPr>
          <w:rFonts w:ascii="Times New Roman" w:eastAsia="Times New Roman" w:hAnsi="Times New Roman" w:cs="Times New Roman"/>
          <w:lang w:val="en-US"/>
        </w:rPr>
        <w:t>Étalonnage</w:t>
      </w:r>
      <w:proofErr w:type="spellEnd"/>
      <w:r w:rsidRPr="1118B57D">
        <w:rPr>
          <w:rFonts w:ascii="Times New Roman" w:eastAsia="Times New Roman" w:hAnsi="Times New Roman" w:cs="Times New Roman"/>
          <w:lang w:val="en-US"/>
        </w:rPr>
        <w:t xml:space="preserve"> technique</w:t>
      </w:r>
    </w:p>
    <w:tbl>
      <w:tblPr>
        <w:tblStyle w:val="TableGrid"/>
        <w:tblW w:w="0" w:type="auto"/>
        <w:tblBorders>
          <w:top w:val="single" w:sz="6" w:space="0" w:color="auto"/>
          <w:left w:val="single" w:sz="6" w:space="0" w:color="auto"/>
          <w:bottom w:val="single" w:sz="6" w:space="0" w:color="auto"/>
          <w:right w:val="single" w:sz="6" w:space="0" w:color="auto"/>
        </w:tblBorders>
        <w:tblLook w:val="06A0" w:firstRow="1" w:lastRow="0" w:firstColumn="1" w:lastColumn="0" w:noHBand="1" w:noVBand="1"/>
      </w:tblPr>
      <w:tblGrid>
        <w:gridCol w:w="1868"/>
        <w:gridCol w:w="2221"/>
        <w:gridCol w:w="2046"/>
        <w:gridCol w:w="2489"/>
      </w:tblGrid>
      <w:tr w:rsidR="1118B57D" w14:paraId="46D632DE" w14:textId="77777777" w:rsidTr="1118B57D">
        <w:trPr>
          <w:trHeight w:val="300"/>
        </w:trPr>
        <w:tc>
          <w:tcPr>
            <w:tcW w:w="1871" w:type="dxa"/>
            <w:shd w:val="clear" w:color="auto" w:fill="BFBFBF" w:themeFill="background1" w:themeFillShade="BF"/>
            <w:tcMar>
              <w:left w:w="105" w:type="dxa"/>
              <w:right w:w="105" w:type="dxa"/>
            </w:tcMar>
          </w:tcPr>
          <w:p w14:paraId="72B8BDDA" w14:textId="69D83377" w:rsidR="1118B57D" w:rsidRDefault="1118B57D">
            <w:proofErr w:type="spellStart"/>
            <w:r w:rsidRPr="1118B57D">
              <w:rPr>
                <w:lang w:val="en-US"/>
              </w:rPr>
              <w:t>Activité</w:t>
            </w:r>
            <w:proofErr w:type="spellEnd"/>
          </w:p>
        </w:tc>
        <w:tc>
          <w:tcPr>
            <w:tcW w:w="2227" w:type="dxa"/>
            <w:vMerge w:val="restart"/>
            <w:shd w:val="clear" w:color="auto" w:fill="BFBFBF" w:themeFill="background1" w:themeFillShade="BF"/>
            <w:tcMar>
              <w:left w:w="105" w:type="dxa"/>
              <w:right w:w="105" w:type="dxa"/>
            </w:tcMar>
          </w:tcPr>
          <w:p w14:paraId="0271AE4D" w14:textId="35DC209A" w:rsidR="1118B57D" w:rsidRPr="002F0875" w:rsidRDefault="1118B57D">
            <w:pPr>
              <w:rPr>
                <w:lang w:val="en-US"/>
              </w:rPr>
            </w:pPr>
            <w:r w:rsidRPr="1118B57D">
              <w:rPr>
                <w:lang w:val="en-US"/>
              </w:rPr>
              <w:t xml:space="preserve">« </w:t>
            </w:r>
            <w:hyperlink r:id="rId5">
              <w:r w:rsidRPr="1118B57D">
                <w:rPr>
                  <w:rStyle w:val="Hyperlink"/>
                  <w:lang w:val="en-US"/>
                </w:rPr>
                <w:t>The Reasons for the Seasons</w:t>
              </w:r>
            </w:hyperlink>
            <w:r w:rsidRPr="1118B57D">
              <w:rPr>
                <w:lang w:val="en-US"/>
              </w:rPr>
              <w:t>»  [9]</w:t>
            </w:r>
          </w:p>
        </w:tc>
        <w:tc>
          <w:tcPr>
            <w:tcW w:w="2049" w:type="dxa"/>
            <w:vMerge w:val="restart"/>
            <w:shd w:val="clear" w:color="auto" w:fill="BFBFBF" w:themeFill="background1" w:themeFillShade="BF"/>
            <w:tcMar>
              <w:left w:w="105" w:type="dxa"/>
              <w:right w:w="105" w:type="dxa"/>
            </w:tcMar>
          </w:tcPr>
          <w:p w14:paraId="1292EF8D" w14:textId="68F1A204" w:rsidR="1118B57D" w:rsidRPr="002F0875" w:rsidRDefault="1118B57D">
            <w:pPr>
              <w:rPr>
                <w:lang w:val="en-US"/>
              </w:rPr>
            </w:pPr>
            <w:r w:rsidRPr="1118B57D">
              <w:rPr>
                <w:lang w:val="en-US"/>
              </w:rPr>
              <w:t xml:space="preserve">« </w:t>
            </w:r>
            <w:hyperlink r:id="rId6">
              <w:r w:rsidRPr="1118B57D">
                <w:rPr>
                  <w:rStyle w:val="Hyperlink"/>
                  <w:lang w:val="en-US"/>
                </w:rPr>
                <w:t>A Whale of a Tale</w:t>
              </w:r>
            </w:hyperlink>
            <w:r w:rsidRPr="1118B57D">
              <w:rPr>
                <w:lang w:val="en-US"/>
              </w:rPr>
              <w:t xml:space="preserve"> » [10] </w:t>
            </w:r>
          </w:p>
        </w:tc>
        <w:tc>
          <w:tcPr>
            <w:tcW w:w="2494" w:type="dxa"/>
            <w:vMerge w:val="restart"/>
            <w:shd w:val="clear" w:color="auto" w:fill="BFBFBF" w:themeFill="background1" w:themeFillShade="BF"/>
            <w:tcMar>
              <w:left w:w="105" w:type="dxa"/>
              <w:right w:w="105" w:type="dxa"/>
            </w:tcMar>
          </w:tcPr>
          <w:p w14:paraId="10FFB2B9" w14:textId="73B98665" w:rsidR="1118B57D" w:rsidRDefault="1118B57D">
            <w:r w:rsidRPr="1118B57D">
              <w:rPr>
                <w:lang w:val="en-US"/>
              </w:rPr>
              <w:t xml:space="preserve">« </w:t>
            </w:r>
            <w:hyperlink r:id="rId7">
              <w:r w:rsidRPr="1118B57D">
                <w:rPr>
                  <w:rStyle w:val="Hyperlink"/>
                  <w:lang w:val="en-US"/>
                </w:rPr>
                <w:t>Nitrogen Cycle Interactive</w:t>
              </w:r>
            </w:hyperlink>
            <w:r w:rsidRPr="1118B57D">
              <w:rPr>
                <w:lang w:val="en-US"/>
              </w:rPr>
              <w:t xml:space="preserve"> » [11]</w:t>
            </w:r>
          </w:p>
        </w:tc>
      </w:tr>
      <w:tr w:rsidR="1118B57D" w14:paraId="071D14E9" w14:textId="77777777" w:rsidTr="1118B57D">
        <w:trPr>
          <w:trHeight w:val="300"/>
        </w:trPr>
        <w:tc>
          <w:tcPr>
            <w:tcW w:w="1871" w:type="dxa"/>
            <w:shd w:val="clear" w:color="auto" w:fill="F2F2F2" w:themeFill="background1" w:themeFillShade="F2"/>
            <w:tcMar>
              <w:left w:w="105" w:type="dxa"/>
              <w:right w:w="105" w:type="dxa"/>
            </w:tcMar>
          </w:tcPr>
          <w:p w14:paraId="0E7B4210" w14:textId="3CC06925" w:rsidR="1118B57D" w:rsidRDefault="1118B57D">
            <w:proofErr w:type="spellStart"/>
            <w:r w:rsidRPr="1118B57D">
              <w:rPr>
                <w:lang w:val="en-US"/>
              </w:rPr>
              <w:t>Spécification</w:t>
            </w:r>
            <w:proofErr w:type="spellEnd"/>
          </w:p>
        </w:tc>
        <w:tc>
          <w:tcPr>
            <w:tcW w:w="2227" w:type="dxa"/>
            <w:vMerge/>
          </w:tcPr>
          <w:p w14:paraId="7F878163" w14:textId="77777777" w:rsidR="00ED3089" w:rsidRDefault="00ED3089"/>
        </w:tc>
        <w:tc>
          <w:tcPr>
            <w:tcW w:w="2049" w:type="dxa"/>
            <w:vMerge/>
          </w:tcPr>
          <w:p w14:paraId="6C915E85" w14:textId="77777777" w:rsidR="00ED3089" w:rsidRDefault="00ED3089"/>
        </w:tc>
        <w:tc>
          <w:tcPr>
            <w:tcW w:w="2494" w:type="dxa"/>
            <w:vMerge/>
          </w:tcPr>
          <w:p w14:paraId="6F1DED91" w14:textId="77777777" w:rsidR="00ED3089" w:rsidRDefault="00ED3089"/>
        </w:tc>
      </w:tr>
      <w:tr w:rsidR="1118B57D" w14:paraId="6317B629" w14:textId="77777777" w:rsidTr="1118B57D">
        <w:trPr>
          <w:trHeight w:val="300"/>
        </w:trPr>
        <w:tc>
          <w:tcPr>
            <w:tcW w:w="1871" w:type="dxa"/>
            <w:shd w:val="clear" w:color="auto" w:fill="F2F2F2" w:themeFill="background1" w:themeFillShade="F2"/>
            <w:tcMar>
              <w:left w:w="105" w:type="dxa"/>
              <w:right w:w="105" w:type="dxa"/>
            </w:tcMar>
          </w:tcPr>
          <w:p w14:paraId="2BD11907" w14:textId="705A1889" w:rsidR="1118B57D" w:rsidRDefault="1118B57D">
            <w:r w:rsidRPr="1118B57D">
              <w:rPr>
                <w:lang w:val="en-US"/>
              </w:rPr>
              <w:t>Durée (de vie)</w:t>
            </w:r>
          </w:p>
        </w:tc>
        <w:tc>
          <w:tcPr>
            <w:tcW w:w="2227" w:type="dxa"/>
            <w:tcMar>
              <w:left w:w="105" w:type="dxa"/>
              <w:right w:w="105" w:type="dxa"/>
            </w:tcMar>
          </w:tcPr>
          <w:p w14:paraId="18CFA1A4" w14:textId="49458615" w:rsidR="1118B57D" w:rsidRDefault="1118B57D">
            <w:r w:rsidRPr="1118B57D">
              <w:rPr>
                <w:lang w:val="en-US"/>
              </w:rPr>
              <w:t>≥1 usage</w:t>
            </w:r>
          </w:p>
        </w:tc>
        <w:tc>
          <w:tcPr>
            <w:tcW w:w="2049" w:type="dxa"/>
            <w:tcMar>
              <w:left w:w="105" w:type="dxa"/>
              <w:right w:w="105" w:type="dxa"/>
            </w:tcMar>
          </w:tcPr>
          <w:p w14:paraId="72362ADF" w14:textId="65031633" w:rsidR="1118B57D" w:rsidRDefault="1118B57D">
            <w:r w:rsidRPr="1118B57D">
              <w:rPr>
                <w:lang w:val="en-US"/>
              </w:rPr>
              <w:t xml:space="preserve">Usages </w:t>
            </w:r>
            <w:proofErr w:type="spellStart"/>
            <w:r w:rsidRPr="1118B57D">
              <w:rPr>
                <w:lang w:val="en-US"/>
              </w:rPr>
              <w:t>infinis</w:t>
            </w:r>
            <w:proofErr w:type="spellEnd"/>
          </w:p>
        </w:tc>
        <w:tc>
          <w:tcPr>
            <w:tcW w:w="2494" w:type="dxa"/>
            <w:tcMar>
              <w:left w:w="105" w:type="dxa"/>
              <w:right w:w="105" w:type="dxa"/>
            </w:tcMar>
          </w:tcPr>
          <w:p w14:paraId="0CBFFCD9" w14:textId="31352457" w:rsidR="1118B57D" w:rsidRDefault="1118B57D">
            <w:r w:rsidRPr="1118B57D">
              <w:rPr>
                <w:lang w:val="en-US"/>
              </w:rPr>
              <w:t xml:space="preserve">Usages </w:t>
            </w:r>
            <w:proofErr w:type="spellStart"/>
            <w:r w:rsidRPr="1118B57D">
              <w:rPr>
                <w:lang w:val="en-US"/>
              </w:rPr>
              <w:t>infinis</w:t>
            </w:r>
            <w:proofErr w:type="spellEnd"/>
          </w:p>
        </w:tc>
      </w:tr>
      <w:tr w:rsidR="1118B57D" w14:paraId="7FD06062" w14:textId="77777777" w:rsidTr="1118B57D">
        <w:trPr>
          <w:trHeight w:val="300"/>
        </w:trPr>
        <w:tc>
          <w:tcPr>
            <w:tcW w:w="1871" w:type="dxa"/>
            <w:shd w:val="clear" w:color="auto" w:fill="F2F2F2" w:themeFill="background1" w:themeFillShade="F2"/>
            <w:tcMar>
              <w:left w:w="105" w:type="dxa"/>
              <w:right w:w="105" w:type="dxa"/>
            </w:tcMar>
          </w:tcPr>
          <w:p w14:paraId="5005CB05" w14:textId="0C5A7FA6" w:rsidR="1118B57D" w:rsidRDefault="1118B57D">
            <w:proofErr w:type="spellStart"/>
            <w:r w:rsidRPr="1118B57D">
              <w:rPr>
                <w:lang w:val="en-US"/>
              </w:rPr>
              <w:t>Capacité</w:t>
            </w:r>
            <w:proofErr w:type="spellEnd"/>
            <w:r w:rsidRPr="1118B57D">
              <w:rPr>
                <w:lang w:val="en-US"/>
              </w:rPr>
              <w:t xml:space="preserve"> </w:t>
            </w:r>
            <w:proofErr w:type="spellStart"/>
            <w:r w:rsidRPr="1118B57D">
              <w:rPr>
                <w:lang w:val="en-US"/>
              </w:rPr>
              <w:t>d’usage</w:t>
            </w:r>
            <w:proofErr w:type="spellEnd"/>
            <w:r w:rsidRPr="1118B57D">
              <w:rPr>
                <w:lang w:val="en-US"/>
              </w:rPr>
              <w:t xml:space="preserve"> (par </w:t>
            </w:r>
            <w:proofErr w:type="spellStart"/>
            <w:r w:rsidRPr="1118B57D">
              <w:rPr>
                <w:lang w:val="en-US"/>
              </w:rPr>
              <w:t>dispositif</w:t>
            </w:r>
            <w:proofErr w:type="spellEnd"/>
            <w:r w:rsidRPr="1118B57D">
              <w:rPr>
                <w:lang w:val="en-US"/>
              </w:rPr>
              <w:t>)</w:t>
            </w:r>
          </w:p>
        </w:tc>
        <w:tc>
          <w:tcPr>
            <w:tcW w:w="2227" w:type="dxa"/>
            <w:tcMar>
              <w:left w:w="105" w:type="dxa"/>
              <w:right w:w="105" w:type="dxa"/>
            </w:tcMar>
          </w:tcPr>
          <w:p w14:paraId="79F8CBCB" w14:textId="0B1E6DB2" w:rsidR="1118B57D" w:rsidRDefault="1118B57D">
            <w:r w:rsidRPr="1118B57D">
              <w:rPr>
                <w:lang w:val="en-US"/>
              </w:rPr>
              <w:t xml:space="preserve">3 </w:t>
            </w:r>
            <w:proofErr w:type="spellStart"/>
            <w:r w:rsidRPr="1118B57D">
              <w:rPr>
                <w:lang w:val="en-US"/>
              </w:rPr>
              <w:t>personnes</w:t>
            </w:r>
            <w:proofErr w:type="spellEnd"/>
          </w:p>
        </w:tc>
        <w:tc>
          <w:tcPr>
            <w:tcW w:w="2049" w:type="dxa"/>
            <w:tcMar>
              <w:left w:w="105" w:type="dxa"/>
              <w:right w:w="105" w:type="dxa"/>
            </w:tcMar>
          </w:tcPr>
          <w:p w14:paraId="4E69E4E8" w14:textId="23BE884D" w:rsidR="1118B57D" w:rsidRDefault="1118B57D">
            <w:r w:rsidRPr="1118B57D">
              <w:rPr>
                <w:lang w:val="en-US"/>
              </w:rPr>
              <w:t xml:space="preserve">1 </w:t>
            </w:r>
            <w:proofErr w:type="spellStart"/>
            <w:r w:rsidRPr="1118B57D">
              <w:rPr>
                <w:lang w:val="en-US"/>
              </w:rPr>
              <w:t>personne</w:t>
            </w:r>
            <w:proofErr w:type="spellEnd"/>
            <w:r w:rsidRPr="1118B57D">
              <w:rPr>
                <w:lang w:val="en-US"/>
              </w:rPr>
              <w:t xml:space="preserve"> / </w:t>
            </w:r>
            <w:proofErr w:type="spellStart"/>
            <w:r w:rsidRPr="1118B57D">
              <w:rPr>
                <w:lang w:val="en-US"/>
              </w:rPr>
              <w:t>ordinateur</w:t>
            </w:r>
            <w:proofErr w:type="spellEnd"/>
          </w:p>
        </w:tc>
        <w:tc>
          <w:tcPr>
            <w:tcW w:w="2494" w:type="dxa"/>
            <w:tcMar>
              <w:left w:w="105" w:type="dxa"/>
              <w:right w:w="105" w:type="dxa"/>
            </w:tcMar>
          </w:tcPr>
          <w:p w14:paraId="24971BAF" w14:textId="50450247" w:rsidR="1118B57D" w:rsidRDefault="1118B57D">
            <w:r w:rsidRPr="1118B57D">
              <w:rPr>
                <w:lang w:val="en-US"/>
              </w:rPr>
              <w:t xml:space="preserve">1 </w:t>
            </w:r>
            <w:proofErr w:type="spellStart"/>
            <w:r w:rsidRPr="1118B57D">
              <w:rPr>
                <w:lang w:val="en-US"/>
              </w:rPr>
              <w:t>personne</w:t>
            </w:r>
            <w:proofErr w:type="spellEnd"/>
            <w:r w:rsidRPr="1118B57D">
              <w:rPr>
                <w:lang w:val="en-US"/>
              </w:rPr>
              <w:t xml:space="preserve"> / </w:t>
            </w:r>
            <w:proofErr w:type="spellStart"/>
            <w:r w:rsidRPr="1118B57D">
              <w:rPr>
                <w:lang w:val="en-US"/>
              </w:rPr>
              <w:t>ordinateur</w:t>
            </w:r>
            <w:proofErr w:type="spellEnd"/>
          </w:p>
        </w:tc>
      </w:tr>
      <w:tr w:rsidR="1118B57D" w14:paraId="03E1E45B" w14:textId="77777777" w:rsidTr="1118B57D">
        <w:trPr>
          <w:trHeight w:val="300"/>
        </w:trPr>
        <w:tc>
          <w:tcPr>
            <w:tcW w:w="1871" w:type="dxa"/>
            <w:shd w:val="clear" w:color="auto" w:fill="F2F2F2" w:themeFill="background1" w:themeFillShade="F2"/>
            <w:tcMar>
              <w:left w:w="105" w:type="dxa"/>
              <w:right w:w="105" w:type="dxa"/>
            </w:tcMar>
          </w:tcPr>
          <w:p w14:paraId="6B355BD5" w14:textId="33F47672" w:rsidR="1118B57D" w:rsidRDefault="1118B57D">
            <w:proofErr w:type="spellStart"/>
            <w:r w:rsidRPr="1118B57D">
              <w:rPr>
                <w:lang w:val="en-US"/>
              </w:rPr>
              <w:t>Sécurité</w:t>
            </w:r>
            <w:proofErr w:type="spellEnd"/>
            <w:r w:rsidRPr="1118B57D">
              <w:rPr>
                <w:lang w:val="en-US"/>
              </w:rPr>
              <w:t xml:space="preserve"> de </w:t>
            </w:r>
            <w:proofErr w:type="spellStart"/>
            <w:r w:rsidRPr="1118B57D">
              <w:rPr>
                <w:lang w:val="en-US"/>
              </w:rPr>
              <w:t>l’utilisation</w:t>
            </w:r>
            <w:proofErr w:type="spellEnd"/>
          </w:p>
        </w:tc>
        <w:tc>
          <w:tcPr>
            <w:tcW w:w="2227" w:type="dxa"/>
            <w:tcMar>
              <w:left w:w="105" w:type="dxa"/>
              <w:right w:w="105" w:type="dxa"/>
            </w:tcMar>
          </w:tcPr>
          <w:p w14:paraId="37B1B0C3" w14:textId="59C75F18" w:rsidR="1118B57D" w:rsidRDefault="1118B57D">
            <w:r w:rsidRPr="1118B57D">
              <w:rPr>
                <w:lang w:val="en-US"/>
              </w:rPr>
              <w:t>Haute</w:t>
            </w:r>
          </w:p>
        </w:tc>
        <w:tc>
          <w:tcPr>
            <w:tcW w:w="2049" w:type="dxa"/>
            <w:tcMar>
              <w:left w:w="105" w:type="dxa"/>
              <w:right w:w="105" w:type="dxa"/>
            </w:tcMar>
          </w:tcPr>
          <w:p w14:paraId="180E9E31" w14:textId="75F5B19E" w:rsidR="1118B57D" w:rsidRDefault="1118B57D">
            <w:r w:rsidRPr="1118B57D">
              <w:rPr>
                <w:lang w:val="en-US"/>
              </w:rPr>
              <w:t>Haute</w:t>
            </w:r>
          </w:p>
        </w:tc>
        <w:tc>
          <w:tcPr>
            <w:tcW w:w="2494" w:type="dxa"/>
            <w:tcMar>
              <w:left w:w="105" w:type="dxa"/>
              <w:right w:w="105" w:type="dxa"/>
            </w:tcMar>
          </w:tcPr>
          <w:p w14:paraId="0D6CC8C5" w14:textId="7C413D4F" w:rsidR="1118B57D" w:rsidRDefault="1118B57D">
            <w:r w:rsidRPr="1118B57D">
              <w:rPr>
                <w:lang w:val="en-US"/>
              </w:rPr>
              <w:t>Haute</w:t>
            </w:r>
          </w:p>
        </w:tc>
      </w:tr>
      <w:tr w:rsidR="1118B57D" w14:paraId="188DEAAD" w14:textId="77777777" w:rsidTr="1118B57D">
        <w:trPr>
          <w:trHeight w:val="300"/>
        </w:trPr>
        <w:tc>
          <w:tcPr>
            <w:tcW w:w="1871" w:type="dxa"/>
            <w:shd w:val="clear" w:color="auto" w:fill="F2F2F2" w:themeFill="background1" w:themeFillShade="F2"/>
            <w:tcMar>
              <w:left w:w="105" w:type="dxa"/>
              <w:right w:w="105" w:type="dxa"/>
            </w:tcMar>
          </w:tcPr>
          <w:p w14:paraId="05A22885" w14:textId="25184EF7" w:rsidR="1118B57D" w:rsidRDefault="1118B57D">
            <w:proofErr w:type="spellStart"/>
            <w:r w:rsidRPr="1118B57D">
              <w:rPr>
                <w:lang w:val="en-US"/>
              </w:rPr>
              <w:t>Accessibilité</w:t>
            </w:r>
            <w:proofErr w:type="spellEnd"/>
          </w:p>
        </w:tc>
        <w:tc>
          <w:tcPr>
            <w:tcW w:w="2227" w:type="dxa"/>
            <w:tcMar>
              <w:left w:w="105" w:type="dxa"/>
              <w:right w:w="105" w:type="dxa"/>
            </w:tcMar>
          </w:tcPr>
          <w:p w14:paraId="228190AF" w14:textId="4D8E173E" w:rsidR="1118B57D" w:rsidRDefault="1118B57D">
            <w:r w:rsidRPr="1118B57D">
              <w:rPr>
                <w:lang w:val="en-US"/>
              </w:rPr>
              <w:t>Haute</w:t>
            </w:r>
          </w:p>
        </w:tc>
        <w:tc>
          <w:tcPr>
            <w:tcW w:w="2049" w:type="dxa"/>
            <w:tcMar>
              <w:left w:w="105" w:type="dxa"/>
              <w:right w:w="105" w:type="dxa"/>
            </w:tcMar>
          </w:tcPr>
          <w:p w14:paraId="6D45DA52" w14:textId="1B088A4D" w:rsidR="1118B57D" w:rsidRDefault="1118B57D">
            <w:r w:rsidRPr="1118B57D">
              <w:rPr>
                <w:lang w:val="en-US"/>
              </w:rPr>
              <w:t>Haute</w:t>
            </w:r>
          </w:p>
        </w:tc>
        <w:tc>
          <w:tcPr>
            <w:tcW w:w="2494" w:type="dxa"/>
            <w:tcMar>
              <w:left w:w="105" w:type="dxa"/>
              <w:right w:w="105" w:type="dxa"/>
            </w:tcMar>
          </w:tcPr>
          <w:p w14:paraId="55EB4963" w14:textId="52FBC9D1" w:rsidR="1118B57D" w:rsidRDefault="1118B57D">
            <w:r w:rsidRPr="1118B57D">
              <w:rPr>
                <w:lang w:val="en-US"/>
              </w:rPr>
              <w:t>Haute</w:t>
            </w:r>
          </w:p>
        </w:tc>
      </w:tr>
      <w:tr w:rsidR="1118B57D" w14:paraId="5A14C745" w14:textId="77777777" w:rsidTr="1118B57D">
        <w:trPr>
          <w:trHeight w:val="300"/>
        </w:trPr>
        <w:tc>
          <w:tcPr>
            <w:tcW w:w="1871" w:type="dxa"/>
            <w:shd w:val="clear" w:color="auto" w:fill="F2F2F2" w:themeFill="background1" w:themeFillShade="F2"/>
            <w:tcMar>
              <w:left w:w="105" w:type="dxa"/>
              <w:right w:w="105" w:type="dxa"/>
            </w:tcMar>
          </w:tcPr>
          <w:p w14:paraId="4B6978C8" w14:textId="31EB5AAB" w:rsidR="1118B57D" w:rsidRDefault="1118B57D">
            <w:proofErr w:type="spellStart"/>
            <w:r w:rsidRPr="1118B57D">
              <w:rPr>
                <w:lang w:val="en-US"/>
              </w:rPr>
              <w:t>Matériaux</w:t>
            </w:r>
            <w:proofErr w:type="spellEnd"/>
            <w:r w:rsidRPr="1118B57D">
              <w:rPr>
                <w:lang w:val="en-US"/>
              </w:rPr>
              <w:t xml:space="preserve"> </w:t>
            </w:r>
            <w:proofErr w:type="spellStart"/>
            <w:r w:rsidRPr="1118B57D">
              <w:rPr>
                <w:lang w:val="en-US"/>
              </w:rPr>
              <w:t>écologiques</w:t>
            </w:r>
            <w:proofErr w:type="spellEnd"/>
          </w:p>
        </w:tc>
        <w:tc>
          <w:tcPr>
            <w:tcW w:w="2227" w:type="dxa"/>
            <w:tcMar>
              <w:left w:w="105" w:type="dxa"/>
              <w:right w:w="105" w:type="dxa"/>
            </w:tcMar>
          </w:tcPr>
          <w:p w14:paraId="434CA9EE" w14:textId="1DEA55A1" w:rsidR="1118B57D" w:rsidRDefault="1118B57D">
            <w:r w:rsidRPr="1118B57D">
              <w:rPr>
                <w:lang w:val="en-US"/>
              </w:rPr>
              <w:t>Oui</w:t>
            </w:r>
          </w:p>
        </w:tc>
        <w:tc>
          <w:tcPr>
            <w:tcW w:w="2049" w:type="dxa"/>
            <w:tcMar>
              <w:left w:w="105" w:type="dxa"/>
              <w:right w:w="105" w:type="dxa"/>
            </w:tcMar>
          </w:tcPr>
          <w:p w14:paraId="3B1A9FE9" w14:textId="47D834CE" w:rsidR="1118B57D" w:rsidRDefault="1118B57D">
            <w:r w:rsidRPr="1118B57D">
              <w:rPr>
                <w:lang w:val="en-US"/>
              </w:rPr>
              <w:t>Oui</w:t>
            </w:r>
          </w:p>
        </w:tc>
        <w:tc>
          <w:tcPr>
            <w:tcW w:w="2494" w:type="dxa"/>
            <w:tcMar>
              <w:left w:w="105" w:type="dxa"/>
              <w:right w:w="105" w:type="dxa"/>
            </w:tcMar>
          </w:tcPr>
          <w:p w14:paraId="43DAD917" w14:textId="6F751EA3" w:rsidR="1118B57D" w:rsidRDefault="1118B57D">
            <w:r w:rsidRPr="1118B57D">
              <w:rPr>
                <w:lang w:val="en-US"/>
              </w:rPr>
              <w:t>Oui</w:t>
            </w:r>
          </w:p>
        </w:tc>
      </w:tr>
      <w:tr w:rsidR="1118B57D" w14:paraId="54DFBF8A" w14:textId="77777777" w:rsidTr="1118B57D">
        <w:trPr>
          <w:trHeight w:val="300"/>
        </w:trPr>
        <w:tc>
          <w:tcPr>
            <w:tcW w:w="1871" w:type="dxa"/>
            <w:shd w:val="clear" w:color="auto" w:fill="F2F2F2" w:themeFill="background1" w:themeFillShade="F2"/>
            <w:tcMar>
              <w:left w:w="105" w:type="dxa"/>
              <w:right w:w="105" w:type="dxa"/>
            </w:tcMar>
          </w:tcPr>
          <w:p w14:paraId="6FE10489" w14:textId="5484453E" w:rsidR="1118B57D" w:rsidRDefault="1118B57D">
            <w:proofErr w:type="spellStart"/>
            <w:r w:rsidRPr="1118B57D">
              <w:rPr>
                <w:lang w:val="en-US"/>
              </w:rPr>
              <w:t>Matériaux</w:t>
            </w:r>
            <w:proofErr w:type="spellEnd"/>
            <w:r w:rsidRPr="1118B57D">
              <w:rPr>
                <w:lang w:val="en-US"/>
              </w:rPr>
              <w:t xml:space="preserve"> </w:t>
            </w:r>
            <w:proofErr w:type="spellStart"/>
            <w:r w:rsidRPr="1118B57D">
              <w:rPr>
                <w:lang w:val="en-US"/>
              </w:rPr>
              <w:t>réutilisables</w:t>
            </w:r>
            <w:proofErr w:type="spellEnd"/>
          </w:p>
        </w:tc>
        <w:tc>
          <w:tcPr>
            <w:tcW w:w="2227" w:type="dxa"/>
            <w:tcMar>
              <w:left w:w="105" w:type="dxa"/>
              <w:right w:w="105" w:type="dxa"/>
            </w:tcMar>
          </w:tcPr>
          <w:p w14:paraId="19444E86" w14:textId="752FC42B" w:rsidR="1118B57D" w:rsidRDefault="1118B57D">
            <w:r w:rsidRPr="1118B57D">
              <w:rPr>
                <w:lang w:val="en-US"/>
              </w:rPr>
              <w:t>Oui</w:t>
            </w:r>
          </w:p>
        </w:tc>
        <w:tc>
          <w:tcPr>
            <w:tcW w:w="2049" w:type="dxa"/>
            <w:tcMar>
              <w:left w:w="105" w:type="dxa"/>
              <w:right w:w="105" w:type="dxa"/>
            </w:tcMar>
          </w:tcPr>
          <w:p w14:paraId="381C30B1" w14:textId="2F550588" w:rsidR="1118B57D" w:rsidRDefault="1118B57D">
            <w:r w:rsidRPr="1118B57D">
              <w:rPr>
                <w:lang w:val="en-US"/>
              </w:rPr>
              <w:t>Oui</w:t>
            </w:r>
          </w:p>
        </w:tc>
        <w:tc>
          <w:tcPr>
            <w:tcW w:w="2494" w:type="dxa"/>
            <w:tcMar>
              <w:left w:w="105" w:type="dxa"/>
              <w:right w:w="105" w:type="dxa"/>
            </w:tcMar>
          </w:tcPr>
          <w:p w14:paraId="167CCFB7" w14:textId="497569A9" w:rsidR="1118B57D" w:rsidRDefault="1118B57D">
            <w:r w:rsidRPr="1118B57D">
              <w:rPr>
                <w:lang w:val="en-US"/>
              </w:rPr>
              <w:t>Oui</w:t>
            </w:r>
          </w:p>
        </w:tc>
      </w:tr>
      <w:tr w:rsidR="1118B57D" w14:paraId="2E4CCB11" w14:textId="77777777" w:rsidTr="1118B57D">
        <w:trPr>
          <w:trHeight w:val="300"/>
        </w:trPr>
        <w:tc>
          <w:tcPr>
            <w:tcW w:w="1871" w:type="dxa"/>
            <w:shd w:val="clear" w:color="auto" w:fill="F2F2F2" w:themeFill="background1" w:themeFillShade="F2"/>
            <w:tcMar>
              <w:left w:w="105" w:type="dxa"/>
              <w:right w:w="105" w:type="dxa"/>
            </w:tcMar>
          </w:tcPr>
          <w:p w14:paraId="78CA30EF" w14:textId="4BFA4D9E" w:rsidR="1118B57D" w:rsidRDefault="1118B57D">
            <w:r w:rsidRPr="1118B57D">
              <w:rPr>
                <w:lang w:val="en-US"/>
              </w:rPr>
              <w:t xml:space="preserve">Budget (par </w:t>
            </w:r>
            <w:proofErr w:type="spellStart"/>
            <w:r w:rsidRPr="1118B57D">
              <w:rPr>
                <w:lang w:val="en-US"/>
              </w:rPr>
              <w:t>dispositif</w:t>
            </w:r>
            <w:proofErr w:type="spellEnd"/>
            <w:r w:rsidRPr="1118B57D">
              <w:rPr>
                <w:lang w:val="en-US"/>
              </w:rPr>
              <w:t>)</w:t>
            </w:r>
          </w:p>
        </w:tc>
        <w:tc>
          <w:tcPr>
            <w:tcW w:w="2227" w:type="dxa"/>
            <w:tcMar>
              <w:left w:w="105" w:type="dxa"/>
              <w:right w:w="105" w:type="dxa"/>
            </w:tcMar>
          </w:tcPr>
          <w:p w14:paraId="6E0EB120" w14:textId="5E30F2C3" w:rsidR="1118B57D" w:rsidRDefault="1118B57D">
            <w:r w:rsidRPr="1118B57D">
              <w:rPr>
                <w:lang w:val="en-US"/>
              </w:rPr>
              <w:t>$20</w:t>
            </w:r>
          </w:p>
        </w:tc>
        <w:tc>
          <w:tcPr>
            <w:tcW w:w="2049" w:type="dxa"/>
            <w:tcMar>
              <w:left w:w="105" w:type="dxa"/>
              <w:right w:w="105" w:type="dxa"/>
            </w:tcMar>
          </w:tcPr>
          <w:p w14:paraId="39CFD389" w14:textId="4B977F0D" w:rsidR="1118B57D" w:rsidRDefault="1118B57D">
            <w:r w:rsidRPr="1118B57D">
              <w:rPr>
                <w:lang w:val="en-US"/>
              </w:rPr>
              <w:t>$0 (site web)</w:t>
            </w:r>
          </w:p>
        </w:tc>
        <w:tc>
          <w:tcPr>
            <w:tcW w:w="2494" w:type="dxa"/>
            <w:tcMar>
              <w:left w:w="105" w:type="dxa"/>
              <w:right w:w="105" w:type="dxa"/>
            </w:tcMar>
          </w:tcPr>
          <w:p w14:paraId="6760F4D6" w14:textId="7E805EF6" w:rsidR="1118B57D" w:rsidRDefault="1118B57D">
            <w:r w:rsidRPr="1118B57D">
              <w:rPr>
                <w:lang w:val="en-US"/>
              </w:rPr>
              <w:t xml:space="preserve">$0 (jeu </w:t>
            </w:r>
            <w:proofErr w:type="spellStart"/>
            <w:r w:rsidRPr="1118B57D">
              <w:rPr>
                <w:lang w:val="en-US"/>
              </w:rPr>
              <w:t>vidéo</w:t>
            </w:r>
            <w:proofErr w:type="spellEnd"/>
            <w:r w:rsidRPr="1118B57D">
              <w:rPr>
                <w:lang w:val="en-US"/>
              </w:rPr>
              <w:t>)</w:t>
            </w:r>
          </w:p>
        </w:tc>
      </w:tr>
      <w:tr w:rsidR="1118B57D" w14:paraId="21AE06F7" w14:textId="77777777" w:rsidTr="1118B57D">
        <w:trPr>
          <w:trHeight w:val="300"/>
        </w:trPr>
        <w:tc>
          <w:tcPr>
            <w:tcW w:w="1871" w:type="dxa"/>
            <w:shd w:val="clear" w:color="auto" w:fill="F2F2F2" w:themeFill="background1" w:themeFillShade="F2"/>
            <w:tcMar>
              <w:left w:w="105" w:type="dxa"/>
              <w:right w:w="105" w:type="dxa"/>
            </w:tcMar>
          </w:tcPr>
          <w:p w14:paraId="0C7CB2B7" w14:textId="3EB0ED68" w:rsidR="1118B57D" w:rsidRDefault="1118B57D">
            <w:r w:rsidRPr="1118B57D">
              <w:rPr>
                <w:lang w:val="en-US"/>
              </w:rPr>
              <w:t xml:space="preserve">Mise </w:t>
            </w:r>
            <w:proofErr w:type="spellStart"/>
            <w:r w:rsidRPr="1118B57D">
              <w:rPr>
                <w:lang w:val="en-US"/>
              </w:rPr>
              <w:t>en</w:t>
            </w:r>
            <w:proofErr w:type="spellEnd"/>
            <w:r w:rsidRPr="1118B57D">
              <w:rPr>
                <w:lang w:val="en-US"/>
              </w:rPr>
              <w:t xml:space="preserve"> place</w:t>
            </w:r>
          </w:p>
        </w:tc>
        <w:tc>
          <w:tcPr>
            <w:tcW w:w="2227" w:type="dxa"/>
            <w:tcMar>
              <w:left w:w="105" w:type="dxa"/>
              <w:right w:w="105" w:type="dxa"/>
            </w:tcMar>
          </w:tcPr>
          <w:p w14:paraId="5C3BE211" w14:textId="05E79CBC" w:rsidR="1118B57D" w:rsidRDefault="1118B57D">
            <w:r w:rsidRPr="002F0875">
              <w:t>0 (supposé d’être fait par les étudiants)</w:t>
            </w:r>
          </w:p>
        </w:tc>
        <w:tc>
          <w:tcPr>
            <w:tcW w:w="2049" w:type="dxa"/>
            <w:tcMar>
              <w:left w:w="105" w:type="dxa"/>
              <w:right w:w="105" w:type="dxa"/>
            </w:tcMar>
          </w:tcPr>
          <w:p w14:paraId="3A234FAC" w14:textId="6C457485" w:rsidR="1118B57D" w:rsidRDefault="1118B57D">
            <w:r w:rsidRPr="1118B57D">
              <w:rPr>
                <w:lang w:val="en-US"/>
              </w:rPr>
              <w:t>0 (</w:t>
            </w:r>
            <w:proofErr w:type="spellStart"/>
            <w:r w:rsidRPr="1118B57D">
              <w:rPr>
                <w:lang w:val="en-US"/>
              </w:rPr>
              <w:t>peut</w:t>
            </w:r>
            <w:proofErr w:type="spellEnd"/>
            <w:r w:rsidRPr="1118B57D">
              <w:rPr>
                <w:lang w:val="en-US"/>
              </w:rPr>
              <w:t xml:space="preserve"> commencer </w:t>
            </w:r>
            <w:proofErr w:type="spellStart"/>
            <w:r w:rsidRPr="1118B57D">
              <w:rPr>
                <w:lang w:val="en-US"/>
              </w:rPr>
              <w:t>immédiatement</w:t>
            </w:r>
            <w:proofErr w:type="spellEnd"/>
            <w:r w:rsidRPr="1118B57D">
              <w:rPr>
                <w:lang w:val="en-US"/>
              </w:rPr>
              <w:t>)</w:t>
            </w:r>
          </w:p>
        </w:tc>
        <w:tc>
          <w:tcPr>
            <w:tcW w:w="2494" w:type="dxa"/>
            <w:tcMar>
              <w:left w:w="105" w:type="dxa"/>
              <w:right w:w="105" w:type="dxa"/>
            </w:tcMar>
          </w:tcPr>
          <w:p w14:paraId="331DD3BE" w14:textId="1A894553" w:rsidR="1118B57D" w:rsidRDefault="1118B57D">
            <w:r w:rsidRPr="1118B57D">
              <w:rPr>
                <w:lang w:val="en-US"/>
              </w:rPr>
              <w:t>0 (</w:t>
            </w:r>
            <w:proofErr w:type="spellStart"/>
            <w:r w:rsidRPr="1118B57D">
              <w:rPr>
                <w:lang w:val="en-US"/>
              </w:rPr>
              <w:t>peut</w:t>
            </w:r>
            <w:proofErr w:type="spellEnd"/>
            <w:r w:rsidRPr="1118B57D">
              <w:rPr>
                <w:lang w:val="en-US"/>
              </w:rPr>
              <w:t xml:space="preserve"> commencer </w:t>
            </w:r>
            <w:proofErr w:type="spellStart"/>
            <w:r w:rsidRPr="1118B57D">
              <w:rPr>
                <w:lang w:val="en-US"/>
              </w:rPr>
              <w:t>immédiatement</w:t>
            </w:r>
            <w:proofErr w:type="spellEnd"/>
            <w:r w:rsidRPr="1118B57D">
              <w:rPr>
                <w:lang w:val="en-US"/>
              </w:rPr>
              <w:t>)</w:t>
            </w:r>
          </w:p>
        </w:tc>
      </w:tr>
      <w:tr w:rsidR="1118B57D" w14:paraId="459939F8" w14:textId="77777777" w:rsidTr="1118B57D">
        <w:trPr>
          <w:trHeight w:val="300"/>
        </w:trPr>
        <w:tc>
          <w:tcPr>
            <w:tcW w:w="1871" w:type="dxa"/>
            <w:shd w:val="clear" w:color="auto" w:fill="F2F2F2" w:themeFill="background1" w:themeFillShade="F2"/>
            <w:tcMar>
              <w:left w:w="105" w:type="dxa"/>
              <w:right w:w="105" w:type="dxa"/>
            </w:tcMar>
          </w:tcPr>
          <w:p w14:paraId="2A2921DE" w14:textId="250D72E4" w:rsidR="1118B57D" w:rsidRDefault="1118B57D">
            <w:proofErr w:type="spellStart"/>
            <w:r w:rsidRPr="1118B57D">
              <w:rPr>
                <w:lang w:val="en-US"/>
              </w:rPr>
              <w:t>Bilinguisme</w:t>
            </w:r>
            <w:proofErr w:type="spellEnd"/>
            <w:r w:rsidRPr="1118B57D">
              <w:rPr>
                <w:lang w:val="en-US"/>
              </w:rPr>
              <w:t xml:space="preserve"> (Possible </w:t>
            </w:r>
            <w:proofErr w:type="spellStart"/>
            <w:r w:rsidRPr="1118B57D">
              <w:rPr>
                <w:lang w:val="en-US"/>
              </w:rPr>
              <w:t>ou</w:t>
            </w:r>
            <w:proofErr w:type="spellEnd"/>
            <w:r w:rsidRPr="1118B57D">
              <w:rPr>
                <w:lang w:val="en-US"/>
              </w:rPr>
              <w:t xml:space="preserve"> non)</w:t>
            </w:r>
          </w:p>
        </w:tc>
        <w:tc>
          <w:tcPr>
            <w:tcW w:w="2227" w:type="dxa"/>
            <w:tcMar>
              <w:left w:w="105" w:type="dxa"/>
              <w:right w:w="105" w:type="dxa"/>
            </w:tcMar>
          </w:tcPr>
          <w:p w14:paraId="749A3BC2" w14:textId="4CBF537E" w:rsidR="1118B57D" w:rsidRDefault="1118B57D">
            <w:r w:rsidRPr="1118B57D">
              <w:rPr>
                <w:lang w:val="en-US"/>
              </w:rPr>
              <w:t>Oui</w:t>
            </w:r>
          </w:p>
        </w:tc>
        <w:tc>
          <w:tcPr>
            <w:tcW w:w="2049" w:type="dxa"/>
            <w:tcMar>
              <w:left w:w="105" w:type="dxa"/>
              <w:right w:w="105" w:type="dxa"/>
            </w:tcMar>
          </w:tcPr>
          <w:p w14:paraId="6CB9A14F" w14:textId="1CC0C290" w:rsidR="1118B57D" w:rsidRDefault="1118B57D">
            <w:r w:rsidRPr="1118B57D">
              <w:rPr>
                <w:lang w:val="en-US"/>
              </w:rPr>
              <w:t>Oui</w:t>
            </w:r>
          </w:p>
        </w:tc>
        <w:tc>
          <w:tcPr>
            <w:tcW w:w="2494" w:type="dxa"/>
            <w:tcMar>
              <w:left w:w="105" w:type="dxa"/>
              <w:right w:w="105" w:type="dxa"/>
            </w:tcMar>
          </w:tcPr>
          <w:p w14:paraId="49FB03D5" w14:textId="0064907C" w:rsidR="1118B57D" w:rsidRDefault="1118B57D">
            <w:r w:rsidRPr="1118B57D">
              <w:rPr>
                <w:lang w:val="en-US"/>
              </w:rPr>
              <w:t>Non</w:t>
            </w:r>
          </w:p>
        </w:tc>
      </w:tr>
      <w:tr w:rsidR="1118B57D" w14:paraId="27A1CC12" w14:textId="77777777" w:rsidTr="1118B57D">
        <w:trPr>
          <w:trHeight w:val="300"/>
        </w:trPr>
        <w:tc>
          <w:tcPr>
            <w:tcW w:w="1871" w:type="dxa"/>
            <w:shd w:val="clear" w:color="auto" w:fill="F2F2F2" w:themeFill="background1" w:themeFillShade="F2"/>
            <w:tcMar>
              <w:left w:w="105" w:type="dxa"/>
              <w:right w:w="105" w:type="dxa"/>
            </w:tcMar>
          </w:tcPr>
          <w:p w14:paraId="7B362F5E" w14:textId="3459214A" w:rsidR="1118B57D" w:rsidRDefault="1118B57D">
            <w:r w:rsidRPr="1118B57D">
              <w:rPr>
                <w:lang w:val="en-US"/>
              </w:rPr>
              <w:t xml:space="preserve">Durée (de </w:t>
            </w:r>
            <w:proofErr w:type="spellStart"/>
            <w:r w:rsidRPr="1118B57D">
              <w:rPr>
                <w:lang w:val="en-US"/>
              </w:rPr>
              <w:t>l’activité</w:t>
            </w:r>
            <w:proofErr w:type="spellEnd"/>
            <w:r w:rsidRPr="1118B57D">
              <w:rPr>
                <w:lang w:val="en-US"/>
              </w:rPr>
              <w:t>)</w:t>
            </w:r>
          </w:p>
        </w:tc>
        <w:tc>
          <w:tcPr>
            <w:tcW w:w="2227" w:type="dxa"/>
            <w:tcMar>
              <w:left w:w="105" w:type="dxa"/>
              <w:right w:w="105" w:type="dxa"/>
            </w:tcMar>
          </w:tcPr>
          <w:p w14:paraId="4B4E6CEB" w14:textId="7ED05BB3" w:rsidR="1118B57D" w:rsidRDefault="1118B57D">
            <w:r w:rsidRPr="1118B57D">
              <w:rPr>
                <w:lang w:val="en-US"/>
              </w:rPr>
              <w:t>≤1 jour</w:t>
            </w:r>
          </w:p>
        </w:tc>
        <w:tc>
          <w:tcPr>
            <w:tcW w:w="2049" w:type="dxa"/>
            <w:tcMar>
              <w:left w:w="105" w:type="dxa"/>
              <w:right w:w="105" w:type="dxa"/>
            </w:tcMar>
          </w:tcPr>
          <w:p w14:paraId="7696BF69" w14:textId="7B9ACA30" w:rsidR="1118B57D" w:rsidRDefault="1118B57D">
            <w:r w:rsidRPr="1118B57D">
              <w:rPr>
                <w:lang w:val="en-US"/>
              </w:rPr>
              <w:t>≤1 jour</w:t>
            </w:r>
          </w:p>
        </w:tc>
        <w:tc>
          <w:tcPr>
            <w:tcW w:w="2494" w:type="dxa"/>
            <w:tcMar>
              <w:left w:w="105" w:type="dxa"/>
              <w:right w:w="105" w:type="dxa"/>
            </w:tcMar>
          </w:tcPr>
          <w:p w14:paraId="1E2DD677" w14:textId="5ABE3003" w:rsidR="1118B57D" w:rsidRDefault="1118B57D">
            <w:r w:rsidRPr="1118B57D">
              <w:rPr>
                <w:lang w:val="en-US"/>
              </w:rPr>
              <w:t>≤1 jour</w:t>
            </w:r>
          </w:p>
        </w:tc>
      </w:tr>
    </w:tbl>
    <w:p w14:paraId="43410388" w14:textId="0D8F56D7" w:rsidR="21062AD9" w:rsidRDefault="21062AD9" w:rsidP="6DDEEEE3">
      <w:pPr>
        <w:pStyle w:val="Heading1"/>
        <w:spacing w:before="240"/>
        <w:rPr>
          <w:rFonts w:ascii="Times New Roman" w:hAnsi="Times New Roman" w:cs="Times New Roman"/>
        </w:rPr>
      </w:pPr>
      <w:r w:rsidRPr="1118B57D">
        <w:rPr>
          <w:rFonts w:ascii="Times New Roman" w:hAnsi="Times New Roman" w:cs="Times New Roman"/>
        </w:rPr>
        <w:t>Matrice décisionnelle</w:t>
      </w:r>
    </w:p>
    <w:p w14:paraId="5D692C16" w14:textId="474C69C1" w:rsidR="4FB07E31" w:rsidRDefault="4FB07E31" w:rsidP="1118B57D">
      <w:r>
        <w:t xml:space="preserve">Échelle: </w:t>
      </w:r>
      <w:r w:rsidR="5CA22163" w:rsidRPr="2E4418CE">
        <w:rPr>
          <w:color w:val="4EA72E" w:themeColor="accent6"/>
        </w:rPr>
        <w:t>3</w:t>
      </w:r>
      <w:r w:rsidRPr="2E4418CE">
        <w:rPr>
          <w:color w:val="4EA72E" w:themeColor="accent6"/>
        </w:rPr>
        <w:t xml:space="preserve"> = </w:t>
      </w:r>
      <w:r w:rsidR="6F7C51C5" w:rsidRPr="2E4418CE">
        <w:rPr>
          <w:color w:val="4EA72E" w:themeColor="accent6"/>
        </w:rPr>
        <w:t>for</w:t>
      </w:r>
      <w:r w:rsidRPr="2E4418CE">
        <w:rPr>
          <w:color w:val="4EA72E" w:themeColor="accent6"/>
        </w:rPr>
        <w:t>t</w:t>
      </w:r>
      <w:r w:rsidR="4D0DD96B">
        <w:t xml:space="preserve">, </w:t>
      </w:r>
      <w:r w:rsidR="4D0DD96B" w:rsidRPr="2E4418CE">
        <w:rPr>
          <w:color w:val="FFC000"/>
        </w:rPr>
        <w:t>2 = moyen</w:t>
      </w:r>
      <w:r w:rsidR="4D0DD96B">
        <w:t xml:space="preserve">, </w:t>
      </w:r>
      <w:r w:rsidR="4D0DD96B" w:rsidRPr="2E4418CE">
        <w:rPr>
          <w:color w:val="FF0000"/>
        </w:rPr>
        <w:t>1 = faible</w:t>
      </w:r>
    </w:p>
    <w:tbl>
      <w:tblPr>
        <w:tblStyle w:val="TableGrid"/>
        <w:tblW w:w="0" w:type="auto"/>
        <w:tblLayout w:type="fixed"/>
        <w:tblLook w:val="06A0" w:firstRow="1" w:lastRow="0" w:firstColumn="1" w:lastColumn="0" w:noHBand="1" w:noVBand="1"/>
      </w:tblPr>
      <w:tblGrid>
        <w:gridCol w:w="1728"/>
        <w:gridCol w:w="1728"/>
        <w:gridCol w:w="1728"/>
        <w:gridCol w:w="1728"/>
        <w:gridCol w:w="1728"/>
      </w:tblGrid>
      <w:tr w:rsidR="1118B57D" w14:paraId="31A652BD" w14:textId="77777777" w:rsidTr="7AD0F969">
        <w:trPr>
          <w:trHeight w:val="300"/>
        </w:trPr>
        <w:tc>
          <w:tcPr>
            <w:tcW w:w="1728" w:type="dxa"/>
            <w:shd w:val="clear" w:color="auto" w:fill="BFBFBF" w:themeFill="background1" w:themeFillShade="BF"/>
          </w:tcPr>
          <w:p w14:paraId="11B2F28A" w14:textId="25125964" w:rsidR="748C50E0" w:rsidRDefault="748C50E0" w:rsidP="1118B57D">
            <w:r>
              <w:t>Activité</w:t>
            </w:r>
          </w:p>
        </w:tc>
        <w:tc>
          <w:tcPr>
            <w:tcW w:w="1728" w:type="dxa"/>
            <w:vMerge w:val="restart"/>
            <w:shd w:val="clear" w:color="auto" w:fill="BFBFBF" w:themeFill="background1" w:themeFillShade="BF"/>
          </w:tcPr>
          <w:p w14:paraId="0AE6938A" w14:textId="03C1261F" w:rsidR="47329638" w:rsidRDefault="1F9A8BFF" w:rsidP="1118B57D">
            <w:pPr>
              <w:rPr>
                <w:lang w:val="en-US"/>
              </w:rPr>
            </w:pPr>
            <w:r w:rsidRPr="7AD0F969">
              <w:rPr>
                <w:lang w:val="en-US"/>
              </w:rPr>
              <w:t>Importance</w:t>
            </w:r>
          </w:p>
        </w:tc>
        <w:tc>
          <w:tcPr>
            <w:tcW w:w="1728" w:type="dxa"/>
            <w:vMerge w:val="restart"/>
            <w:shd w:val="clear" w:color="auto" w:fill="BFBFBF" w:themeFill="background1" w:themeFillShade="BF"/>
          </w:tcPr>
          <w:p w14:paraId="5B67B4EE" w14:textId="35DC209A" w:rsidR="7AD0F969" w:rsidRPr="002F0875" w:rsidRDefault="7AD0F969">
            <w:pPr>
              <w:rPr>
                <w:lang w:val="en-US"/>
              </w:rPr>
            </w:pPr>
            <w:r w:rsidRPr="7AD0F969">
              <w:rPr>
                <w:lang w:val="en-US"/>
              </w:rPr>
              <w:t xml:space="preserve">« </w:t>
            </w:r>
            <w:hyperlink r:id="rId8">
              <w:r w:rsidRPr="7AD0F969">
                <w:rPr>
                  <w:rStyle w:val="Hyperlink"/>
                  <w:lang w:val="en-US"/>
                </w:rPr>
                <w:t>The Reasons for the Seasons</w:t>
              </w:r>
            </w:hyperlink>
            <w:r w:rsidRPr="7AD0F969">
              <w:rPr>
                <w:lang w:val="en-US"/>
              </w:rPr>
              <w:t>»  [9]</w:t>
            </w:r>
          </w:p>
        </w:tc>
        <w:tc>
          <w:tcPr>
            <w:tcW w:w="1728" w:type="dxa"/>
            <w:vMerge w:val="restart"/>
            <w:shd w:val="clear" w:color="auto" w:fill="BFBFBF" w:themeFill="background1" w:themeFillShade="BF"/>
          </w:tcPr>
          <w:p w14:paraId="0D1B9B9F" w14:textId="68F1A204" w:rsidR="7AD0F969" w:rsidRPr="002F0875" w:rsidRDefault="7AD0F969">
            <w:pPr>
              <w:rPr>
                <w:lang w:val="en-US"/>
              </w:rPr>
            </w:pPr>
            <w:r w:rsidRPr="7AD0F969">
              <w:rPr>
                <w:lang w:val="en-US"/>
              </w:rPr>
              <w:t xml:space="preserve">« </w:t>
            </w:r>
            <w:hyperlink r:id="rId9">
              <w:r w:rsidRPr="7AD0F969">
                <w:rPr>
                  <w:rStyle w:val="Hyperlink"/>
                  <w:lang w:val="en-US"/>
                </w:rPr>
                <w:t>A Whale of a Tale</w:t>
              </w:r>
            </w:hyperlink>
            <w:r w:rsidRPr="7AD0F969">
              <w:rPr>
                <w:lang w:val="en-US"/>
              </w:rPr>
              <w:t xml:space="preserve"> » [10] </w:t>
            </w:r>
          </w:p>
        </w:tc>
        <w:tc>
          <w:tcPr>
            <w:tcW w:w="1728" w:type="dxa"/>
            <w:vMerge w:val="restart"/>
            <w:shd w:val="clear" w:color="auto" w:fill="BFBFBF" w:themeFill="background1" w:themeFillShade="BF"/>
          </w:tcPr>
          <w:p w14:paraId="5C60F265" w14:textId="73B98665" w:rsidR="7AD0F969" w:rsidRDefault="7AD0F969">
            <w:r w:rsidRPr="7AD0F969">
              <w:rPr>
                <w:lang w:val="en-US"/>
              </w:rPr>
              <w:t xml:space="preserve">« </w:t>
            </w:r>
            <w:hyperlink r:id="rId10">
              <w:r w:rsidRPr="7AD0F969">
                <w:rPr>
                  <w:rStyle w:val="Hyperlink"/>
                  <w:lang w:val="en-US"/>
                </w:rPr>
                <w:t>Nitrogen Cycle Interactive</w:t>
              </w:r>
            </w:hyperlink>
            <w:r w:rsidRPr="7AD0F969">
              <w:rPr>
                <w:lang w:val="en-US"/>
              </w:rPr>
              <w:t xml:space="preserve"> » [11]</w:t>
            </w:r>
          </w:p>
        </w:tc>
      </w:tr>
      <w:tr w:rsidR="1118B57D" w14:paraId="3D6AE709" w14:textId="77777777" w:rsidTr="7AD0F969">
        <w:trPr>
          <w:trHeight w:val="300"/>
        </w:trPr>
        <w:tc>
          <w:tcPr>
            <w:tcW w:w="1728" w:type="dxa"/>
            <w:shd w:val="clear" w:color="auto" w:fill="F2F2F2" w:themeFill="background1" w:themeFillShade="F2"/>
          </w:tcPr>
          <w:p w14:paraId="34EE18BB" w14:textId="5C6452F6" w:rsidR="748C50E0" w:rsidRDefault="748C50E0" w:rsidP="1118B57D">
            <w:r>
              <w:t>Spécification</w:t>
            </w:r>
          </w:p>
        </w:tc>
        <w:tc>
          <w:tcPr>
            <w:tcW w:w="1728" w:type="dxa"/>
            <w:vMerge/>
          </w:tcPr>
          <w:p w14:paraId="59CD799F" w14:textId="12F6D1BD" w:rsidR="1118B57D" w:rsidRDefault="1118B57D" w:rsidP="1118B57D"/>
        </w:tc>
        <w:tc>
          <w:tcPr>
            <w:tcW w:w="1728" w:type="dxa"/>
            <w:vMerge/>
          </w:tcPr>
          <w:p w14:paraId="5CFC6503" w14:textId="61FBBF10" w:rsidR="1118B57D" w:rsidRDefault="1118B57D" w:rsidP="1118B57D"/>
        </w:tc>
        <w:tc>
          <w:tcPr>
            <w:tcW w:w="1728" w:type="dxa"/>
            <w:vMerge/>
          </w:tcPr>
          <w:p w14:paraId="6E975D0D" w14:textId="61FBBF10" w:rsidR="1118B57D" w:rsidRDefault="1118B57D" w:rsidP="1118B57D"/>
        </w:tc>
        <w:tc>
          <w:tcPr>
            <w:tcW w:w="1728" w:type="dxa"/>
            <w:vMerge/>
          </w:tcPr>
          <w:p w14:paraId="65BC77AF" w14:textId="61FBBF10" w:rsidR="1118B57D" w:rsidRDefault="1118B57D" w:rsidP="1118B57D"/>
        </w:tc>
      </w:tr>
      <w:tr w:rsidR="1118B57D" w14:paraId="496C918B" w14:textId="77777777" w:rsidTr="2E4418CE">
        <w:trPr>
          <w:trHeight w:val="300"/>
        </w:trPr>
        <w:tc>
          <w:tcPr>
            <w:tcW w:w="1728" w:type="dxa"/>
            <w:shd w:val="clear" w:color="auto" w:fill="F2F2F2" w:themeFill="background1" w:themeFillShade="F2"/>
          </w:tcPr>
          <w:p w14:paraId="75CC3356" w14:textId="705A1889" w:rsidR="1118B57D" w:rsidRDefault="1118B57D">
            <w:r w:rsidRPr="1118B57D">
              <w:rPr>
                <w:lang w:val="en-US"/>
              </w:rPr>
              <w:t>Durée (de vie)</w:t>
            </w:r>
          </w:p>
        </w:tc>
        <w:tc>
          <w:tcPr>
            <w:tcW w:w="1728" w:type="dxa"/>
          </w:tcPr>
          <w:p w14:paraId="49243A89" w14:textId="6D3B28B9" w:rsidR="212533C0" w:rsidRDefault="212533C0" w:rsidP="1118B57D">
            <w:r>
              <w:t>3</w:t>
            </w:r>
          </w:p>
        </w:tc>
        <w:tc>
          <w:tcPr>
            <w:tcW w:w="1728" w:type="dxa"/>
            <w:shd w:val="clear" w:color="auto" w:fill="FF0000"/>
          </w:tcPr>
          <w:p w14:paraId="41155037" w14:textId="7B326B7B" w:rsidR="19A7F5BE" w:rsidRDefault="12F571AF" w:rsidP="1118B57D">
            <w:r>
              <w:t>1</w:t>
            </w:r>
          </w:p>
        </w:tc>
        <w:tc>
          <w:tcPr>
            <w:tcW w:w="1728" w:type="dxa"/>
            <w:shd w:val="clear" w:color="auto" w:fill="4EA72E" w:themeFill="accent6"/>
          </w:tcPr>
          <w:p w14:paraId="646CA235" w14:textId="7D9F6DC3" w:rsidR="19A7F5BE" w:rsidRDefault="12F571AF" w:rsidP="1118B57D">
            <w:r>
              <w:t>3</w:t>
            </w:r>
          </w:p>
        </w:tc>
        <w:tc>
          <w:tcPr>
            <w:tcW w:w="1728" w:type="dxa"/>
            <w:shd w:val="clear" w:color="auto" w:fill="4EA72E" w:themeFill="accent6"/>
          </w:tcPr>
          <w:p w14:paraId="74B31AA3" w14:textId="483D572B" w:rsidR="19A7F5BE" w:rsidRDefault="12F571AF" w:rsidP="1118B57D">
            <w:r>
              <w:t>3</w:t>
            </w:r>
          </w:p>
        </w:tc>
      </w:tr>
      <w:tr w:rsidR="1118B57D" w14:paraId="46E59A66" w14:textId="77777777" w:rsidTr="2E4418CE">
        <w:trPr>
          <w:trHeight w:val="300"/>
        </w:trPr>
        <w:tc>
          <w:tcPr>
            <w:tcW w:w="1728" w:type="dxa"/>
            <w:shd w:val="clear" w:color="auto" w:fill="F2F2F2" w:themeFill="background1" w:themeFillShade="F2"/>
          </w:tcPr>
          <w:p w14:paraId="4BB21549" w14:textId="0C5A7FA6" w:rsidR="1118B57D" w:rsidRDefault="1118B57D">
            <w:proofErr w:type="spellStart"/>
            <w:r w:rsidRPr="1118B57D">
              <w:rPr>
                <w:lang w:val="en-US"/>
              </w:rPr>
              <w:t>Capacité</w:t>
            </w:r>
            <w:proofErr w:type="spellEnd"/>
            <w:r w:rsidRPr="1118B57D">
              <w:rPr>
                <w:lang w:val="en-US"/>
              </w:rPr>
              <w:t xml:space="preserve"> </w:t>
            </w:r>
            <w:proofErr w:type="spellStart"/>
            <w:r w:rsidRPr="1118B57D">
              <w:rPr>
                <w:lang w:val="en-US"/>
              </w:rPr>
              <w:t>d’usage</w:t>
            </w:r>
            <w:proofErr w:type="spellEnd"/>
            <w:r w:rsidRPr="1118B57D">
              <w:rPr>
                <w:lang w:val="en-US"/>
              </w:rPr>
              <w:t xml:space="preserve"> (par </w:t>
            </w:r>
            <w:proofErr w:type="spellStart"/>
            <w:r w:rsidRPr="1118B57D">
              <w:rPr>
                <w:lang w:val="en-US"/>
              </w:rPr>
              <w:t>dispositif</w:t>
            </w:r>
            <w:proofErr w:type="spellEnd"/>
            <w:r w:rsidRPr="1118B57D">
              <w:rPr>
                <w:lang w:val="en-US"/>
              </w:rPr>
              <w:t>)</w:t>
            </w:r>
          </w:p>
        </w:tc>
        <w:tc>
          <w:tcPr>
            <w:tcW w:w="1728" w:type="dxa"/>
          </w:tcPr>
          <w:p w14:paraId="0D99741B" w14:textId="28D8AE07" w:rsidR="2F33BD97" w:rsidRDefault="2F33BD97" w:rsidP="1118B57D">
            <w:r>
              <w:t>3</w:t>
            </w:r>
          </w:p>
        </w:tc>
        <w:tc>
          <w:tcPr>
            <w:tcW w:w="1728" w:type="dxa"/>
            <w:shd w:val="clear" w:color="auto" w:fill="4EA72E" w:themeFill="accent6"/>
          </w:tcPr>
          <w:p w14:paraId="038A016F" w14:textId="3ECB609F" w:rsidR="03421123" w:rsidRDefault="24008F55" w:rsidP="1118B57D">
            <w:r>
              <w:t>3</w:t>
            </w:r>
          </w:p>
        </w:tc>
        <w:tc>
          <w:tcPr>
            <w:tcW w:w="1728" w:type="dxa"/>
            <w:shd w:val="clear" w:color="auto" w:fill="FF0000"/>
          </w:tcPr>
          <w:p w14:paraId="3AFB25F3" w14:textId="29F83515" w:rsidR="03421123" w:rsidRDefault="24008F55" w:rsidP="1118B57D">
            <w:r>
              <w:t>1</w:t>
            </w:r>
          </w:p>
        </w:tc>
        <w:tc>
          <w:tcPr>
            <w:tcW w:w="1728" w:type="dxa"/>
            <w:shd w:val="clear" w:color="auto" w:fill="FF0000"/>
          </w:tcPr>
          <w:p w14:paraId="4BC7B2E5" w14:textId="153F66B8" w:rsidR="03421123" w:rsidRDefault="24008F55" w:rsidP="1118B57D">
            <w:r>
              <w:t>1</w:t>
            </w:r>
          </w:p>
        </w:tc>
      </w:tr>
      <w:tr w:rsidR="1118B57D" w14:paraId="13F66539" w14:textId="77777777" w:rsidTr="2E4418CE">
        <w:trPr>
          <w:trHeight w:val="300"/>
        </w:trPr>
        <w:tc>
          <w:tcPr>
            <w:tcW w:w="1728" w:type="dxa"/>
            <w:shd w:val="clear" w:color="auto" w:fill="F2F2F2" w:themeFill="background1" w:themeFillShade="F2"/>
          </w:tcPr>
          <w:p w14:paraId="6FDD951E" w14:textId="33F47672" w:rsidR="1118B57D" w:rsidRDefault="1118B57D">
            <w:proofErr w:type="spellStart"/>
            <w:r w:rsidRPr="1118B57D">
              <w:rPr>
                <w:lang w:val="en-US"/>
              </w:rPr>
              <w:t>Sécurité</w:t>
            </w:r>
            <w:proofErr w:type="spellEnd"/>
            <w:r w:rsidRPr="1118B57D">
              <w:rPr>
                <w:lang w:val="en-US"/>
              </w:rPr>
              <w:t xml:space="preserve"> de </w:t>
            </w:r>
            <w:proofErr w:type="spellStart"/>
            <w:r w:rsidRPr="1118B57D">
              <w:rPr>
                <w:lang w:val="en-US"/>
              </w:rPr>
              <w:t>l’utilisation</w:t>
            </w:r>
            <w:proofErr w:type="spellEnd"/>
          </w:p>
        </w:tc>
        <w:tc>
          <w:tcPr>
            <w:tcW w:w="1728" w:type="dxa"/>
          </w:tcPr>
          <w:p w14:paraId="1B6093D0" w14:textId="695FAAC3" w:rsidR="59EDED3B" w:rsidRDefault="59EDED3B" w:rsidP="1118B57D">
            <w:r>
              <w:t>5</w:t>
            </w:r>
          </w:p>
        </w:tc>
        <w:tc>
          <w:tcPr>
            <w:tcW w:w="1728" w:type="dxa"/>
            <w:shd w:val="clear" w:color="auto" w:fill="4EA72E" w:themeFill="accent6"/>
          </w:tcPr>
          <w:p w14:paraId="2A8D861A" w14:textId="5C76A3D1" w:rsidR="46323BB9" w:rsidRDefault="7CA7BBDE" w:rsidP="1118B57D">
            <w:r>
              <w:t>3</w:t>
            </w:r>
          </w:p>
        </w:tc>
        <w:tc>
          <w:tcPr>
            <w:tcW w:w="1728" w:type="dxa"/>
            <w:shd w:val="clear" w:color="auto" w:fill="4EA72E" w:themeFill="accent6"/>
          </w:tcPr>
          <w:p w14:paraId="4CB92815" w14:textId="52702275" w:rsidR="46323BB9" w:rsidRDefault="7CA7BBDE" w:rsidP="1118B57D">
            <w:r>
              <w:t>3</w:t>
            </w:r>
          </w:p>
        </w:tc>
        <w:tc>
          <w:tcPr>
            <w:tcW w:w="1728" w:type="dxa"/>
            <w:shd w:val="clear" w:color="auto" w:fill="4EA72E" w:themeFill="accent6"/>
          </w:tcPr>
          <w:p w14:paraId="3585D3A7" w14:textId="7F832A67" w:rsidR="46323BB9" w:rsidRDefault="7CA7BBDE" w:rsidP="1118B57D">
            <w:r>
              <w:t>3</w:t>
            </w:r>
          </w:p>
        </w:tc>
      </w:tr>
      <w:tr w:rsidR="1118B57D" w14:paraId="1307D338" w14:textId="77777777" w:rsidTr="2E4418CE">
        <w:trPr>
          <w:trHeight w:val="300"/>
        </w:trPr>
        <w:tc>
          <w:tcPr>
            <w:tcW w:w="1728" w:type="dxa"/>
            <w:shd w:val="clear" w:color="auto" w:fill="F2F2F2" w:themeFill="background1" w:themeFillShade="F2"/>
          </w:tcPr>
          <w:p w14:paraId="5B38D743" w14:textId="25184EF7" w:rsidR="1118B57D" w:rsidRDefault="1118B57D">
            <w:proofErr w:type="spellStart"/>
            <w:r w:rsidRPr="1118B57D">
              <w:rPr>
                <w:lang w:val="en-US"/>
              </w:rPr>
              <w:t>Accessibilité</w:t>
            </w:r>
            <w:proofErr w:type="spellEnd"/>
          </w:p>
        </w:tc>
        <w:tc>
          <w:tcPr>
            <w:tcW w:w="1728" w:type="dxa"/>
          </w:tcPr>
          <w:p w14:paraId="0A4628D1" w14:textId="41992D1B" w:rsidR="1465CE6B" w:rsidRDefault="1465CE6B" w:rsidP="1118B57D">
            <w:r>
              <w:t>3</w:t>
            </w:r>
          </w:p>
        </w:tc>
        <w:tc>
          <w:tcPr>
            <w:tcW w:w="1728" w:type="dxa"/>
            <w:shd w:val="clear" w:color="auto" w:fill="4EA72E" w:themeFill="accent6"/>
          </w:tcPr>
          <w:p w14:paraId="51A2CD1A" w14:textId="57B2BD01" w:rsidR="5BB25465" w:rsidRDefault="2E05FCB5" w:rsidP="1118B57D">
            <w:r>
              <w:t>3</w:t>
            </w:r>
          </w:p>
        </w:tc>
        <w:tc>
          <w:tcPr>
            <w:tcW w:w="1728" w:type="dxa"/>
            <w:shd w:val="clear" w:color="auto" w:fill="4EA72E" w:themeFill="accent6"/>
          </w:tcPr>
          <w:p w14:paraId="62B68F00" w14:textId="058ED99F" w:rsidR="5BB25465" w:rsidRDefault="2E05FCB5" w:rsidP="1118B57D">
            <w:r>
              <w:t>3</w:t>
            </w:r>
          </w:p>
        </w:tc>
        <w:tc>
          <w:tcPr>
            <w:tcW w:w="1728" w:type="dxa"/>
            <w:shd w:val="clear" w:color="auto" w:fill="FF0000"/>
          </w:tcPr>
          <w:p w14:paraId="38C42F3D" w14:textId="5A36B9BF" w:rsidR="5BB25465" w:rsidRDefault="2E05FCB5" w:rsidP="1118B57D">
            <w:r>
              <w:t>1</w:t>
            </w:r>
          </w:p>
        </w:tc>
      </w:tr>
      <w:tr w:rsidR="1118B57D" w14:paraId="65B7EF0D" w14:textId="77777777" w:rsidTr="2E4418CE">
        <w:trPr>
          <w:trHeight w:val="300"/>
        </w:trPr>
        <w:tc>
          <w:tcPr>
            <w:tcW w:w="1728" w:type="dxa"/>
            <w:shd w:val="clear" w:color="auto" w:fill="F2F2F2" w:themeFill="background1" w:themeFillShade="F2"/>
          </w:tcPr>
          <w:p w14:paraId="31AFBF5F" w14:textId="31EB5AAB" w:rsidR="1118B57D" w:rsidRDefault="1118B57D">
            <w:proofErr w:type="spellStart"/>
            <w:r w:rsidRPr="1118B57D">
              <w:rPr>
                <w:lang w:val="en-US"/>
              </w:rPr>
              <w:t>Matériaux</w:t>
            </w:r>
            <w:proofErr w:type="spellEnd"/>
            <w:r w:rsidRPr="1118B57D">
              <w:rPr>
                <w:lang w:val="en-US"/>
              </w:rPr>
              <w:t xml:space="preserve"> </w:t>
            </w:r>
            <w:proofErr w:type="spellStart"/>
            <w:r w:rsidRPr="1118B57D">
              <w:rPr>
                <w:lang w:val="en-US"/>
              </w:rPr>
              <w:t>écologiques</w:t>
            </w:r>
            <w:proofErr w:type="spellEnd"/>
          </w:p>
        </w:tc>
        <w:tc>
          <w:tcPr>
            <w:tcW w:w="1728" w:type="dxa"/>
          </w:tcPr>
          <w:p w14:paraId="219FA649" w14:textId="74F8405E" w:rsidR="1A577D0B" w:rsidRDefault="1A577D0B" w:rsidP="1118B57D">
            <w:r>
              <w:t>4</w:t>
            </w:r>
          </w:p>
        </w:tc>
        <w:tc>
          <w:tcPr>
            <w:tcW w:w="1728" w:type="dxa"/>
            <w:shd w:val="clear" w:color="auto" w:fill="FFC000"/>
          </w:tcPr>
          <w:p w14:paraId="44CD3BC6" w14:textId="0DD5BA72" w:rsidR="10555435" w:rsidRDefault="70F913FE" w:rsidP="1118B57D">
            <w:r>
              <w:t>2</w:t>
            </w:r>
          </w:p>
        </w:tc>
        <w:tc>
          <w:tcPr>
            <w:tcW w:w="1728" w:type="dxa"/>
            <w:shd w:val="clear" w:color="auto" w:fill="4EA72E" w:themeFill="accent6"/>
          </w:tcPr>
          <w:p w14:paraId="036D4664" w14:textId="2727228C" w:rsidR="10555435" w:rsidRDefault="70F913FE" w:rsidP="1118B57D">
            <w:r>
              <w:t>3</w:t>
            </w:r>
          </w:p>
        </w:tc>
        <w:tc>
          <w:tcPr>
            <w:tcW w:w="1728" w:type="dxa"/>
            <w:shd w:val="clear" w:color="auto" w:fill="4EA72E" w:themeFill="accent6"/>
          </w:tcPr>
          <w:p w14:paraId="4745134B" w14:textId="52A06357" w:rsidR="10555435" w:rsidRDefault="70F913FE" w:rsidP="1118B57D">
            <w:r>
              <w:t>3</w:t>
            </w:r>
          </w:p>
        </w:tc>
      </w:tr>
      <w:tr w:rsidR="1118B57D" w14:paraId="6D2F42A7" w14:textId="77777777" w:rsidTr="2E4418CE">
        <w:trPr>
          <w:trHeight w:val="300"/>
        </w:trPr>
        <w:tc>
          <w:tcPr>
            <w:tcW w:w="1728" w:type="dxa"/>
            <w:shd w:val="clear" w:color="auto" w:fill="F2F2F2" w:themeFill="background1" w:themeFillShade="F2"/>
          </w:tcPr>
          <w:p w14:paraId="6D988F54" w14:textId="5484453E" w:rsidR="1118B57D" w:rsidRDefault="1118B57D">
            <w:proofErr w:type="spellStart"/>
            <w:r w:rsidRPr="1118B57D">
              <w:rPr>
                <w:lang w:val="en-US"/>
              </w:rPr>
              <w:t>Matériaux</w:t>
            </w:r>
            <w:proofErr w:type="spellEnd"/>
            <w:r w:rsidRPr="1118B57D">
              <w:rPr>
                <w:lang w:val="en-US"/>
              </w:rPr>
              <w:t xml:space="preserve"> </w:t>
            </w:r>
            <w:proofErr w:type="spellStart"/>
            <w:r w:rsidRPr="1118B57D">
              <w:rPr>
                <w:lang w:val="en-US"/>
              </w:rPr>
              <w:t>réutilisables</w:t>
            </w:r>
            <w:proofErr w:type="spellEnd"/>
          </w:p>
        </w:tc>
        <w:tc>
          <w:tcPr>
            <w:tcW w:w="1728" w:type="dxa"/>
          </w:tcPr>
          <w:p w14:paraId="36472248" w14:textId="129571A1" w:rsidR="31FF2100" w:rsidRDefault="31FF2100" w:rsidP="1118B57D">
            <w:r>
              <w:t>5</w:t>
            </w:r>
          </w:p>
        </w:tc>
        <w:tc>
          <w:tcPr>
            <w:tcW w:w="1728" w:type="dxa"/>
            <w:shd w:val="clear" w:color="auto" w:fill="FFC000"/>
          </w:tcPr>
          <w:p w14:paraId="59528F59" w14:textId="40DC120A" w:rsidR="581DF2BE" w:rsidRDefault="64F466B0" w:rsidP="1118B57D">
            <w:r>
              <w:t>2</w:t>
            </w:r>
          </w:p>
        </w:tc>
        <w:tc>
          <w:tcPr>
            <w:tcW w:w="1728" w:type="dxa"/>
            <w:shd w:val="clear" w:color="auto" w:fill="4EA72E" w:themeFill="accent6"/>
          </w:tcPr>
          <w:p w14:paraId="67FEFA01" w14:textId="4B8EAD56" w:rsidR="581DF2BE" w:rsidRDefault="64F466B0" w:rsidP="1118B57D">
            <w:r>
              <w:t>3</w:t>
            </w:r>
          </w:p>
        </w:tc>
        <w:tc>
          <w:tcPr>
            <w:tcW w:w="1728" w:type="dxa"/>
            <w:shd w:val="clear" w:color="auto" w:fill="4EA72E" w:themeFill="accent6"/>
          </w:tcPr>
          <w:p w14:paraId="7E3DEACC" w14:textId="21404D18" w:rsidR="581DF2BE" w:rsidRDefault="64F466B0" w:rsidP="1118B57D">
            <w:r>
              <w:t>3</w:t>
            </w:r>
          </w:p>
        </w:tc>
      </w:tr>
      <w:tr w:rsidR="1118B57D" w14:paraId="0EF17858" w14:textId="77777777" w:rsidTr="2E4418CE">
        <w:trPr>
          <w:trHeight w:val="300"/>
        </w:trPr>
        <w:tc>
          <w:tcPr>
            <w:tcW w:w="1728" w:type="dxa"/>
            <w:shd w:val="clear" w:color="auto" w:fill="F2F2F2" w:themeFill="background1" w:themeFillShade="F2"/>
          </w:tcPr>
          <w:p w14:paraId="06C9D861" w14:textId="4BFA4D9E" w:rsidR="1118B57D" w:rsidRDefault="1118B57D">
            <w:r w:rsidRPr="1118B57D">
              <w:rPr>
                <w:lang w:val="en-US"/>
              </w:rPr>
              <w:t xml:space="preserve">Budget (par </w:t>
            </w:r>
            <w:proofErr w:type="spellStart"/>
            <w:r w:rsidRPr="1118B57D">
              <w:rPr>
                <w:lang w:val="en-US"/>
              </w:rPr>
              <w:t>dispositif</w:t>
            </w:r>
            <w:proofErr w:type="spellEnd"/>
            <w:r w:rsidRPr="1118B57D">
              <w:rPr>
                <w:lang w:val="en-US"/>
              </w:rPr>
              <w:t>)</w:t>
            </w:r>
          </w:p>
        </w:tc>
        <w:tc>
          <w:tcPr>
            <w:tcW w:w="1728" w:type="dxa"/>
          </w:tcPr>
          <w:p w14:paraId="649853C4" w14:textId="4B1B9992" w:rsidR="0ADD288B" w:rsidRDefault="0ADD288B" w:rsidP="1118B57D">
            <w:r>
              <w:t>2</w:t>
            </w:r>
          </w:p>
        </w:tc>
        <w:tc>
          <w:tcPr>
            <w:tcW w:w="1728" w:type="dxa"/>
            <w:shd w:val="clear" w:color="auto" w:fill="FFC000"/>
          </w:tcPr>
          <w:p w14:paraId="77837E97" w14:textId="5EA65153" w:rsidR="34C91B67" w:rsidRDefault="2CB13897" w:rsidP="1118B57D">
            <w:r>
              <w:t>2</w:t>
            </w:r>
          </w:p>
        </w:tc>
        <w:tc>
          <w:tcPr>
            <w:tcW w:w="1728" w:type="dxa"/>
            <w:shd w:val="clear" w:color="auto" w:fill="4EA72E" w:themeFill="accent6"/>
          </w:tcPr>
          <w:p w14:paraId="3A6A3199" w14:textId="1F31086F" w:rsidR="34C91B67" w:rsidRDefault="2CB13897" w:rsidP="1118B57D">
            <w:r>
              <w:t>3</w:t>
            </w:r>
          </w:p>
        </w:tc>
        <w:tc>
          <w:tcPr>
            <w:tcW w:w="1728" w:type="dxa"/>
            <w:shd w:val="clear" w:color="auto" w:fill="4EA72E" w:themeFill="accent6"/>
          </w:tcPr>
          <w:p w14:paraId="17ADF512" w14:textId="47D88DD1" w:rsidR="34C91B67" w:rsidRDefault="2CB13897" w:rsidP="1118B57D">
            <w:r>
              <w:t>3</w:t>
            </w:r>
          </w:p>
        </w:tc>
      </w:tr>
      <w:tr w:rsidR="1118B57D" w14:paraId="3063993E" w14:textId="77777777" w:rsidTr="2E4418CE">
        <w:trPr>
          <w:trHeight w:val="300"/>
        </w:trPr>
        <w:tc>
          <w:tcPr>
            <w:tcW w:w="1728" w:type="dxa"/>
            <w:shd w:val="clear" w:color="auto" w:fill="F2F2F2" w:themeFill="background1" w:themeFillShade="F2"/>
          </w:tcPr>
          <w:p w14:paraId="472D6B7A" w14:textId="3EB0ED68" w:rsidR="1118B57D" w:rsidRDefault="1118B57D">
            <w:r w:rsidRPr="1118B57D">
              <w:rPr>
                <w:lang w:val="en-US"/>
              </w:rPr>
              <w:t xml:space="preserve">Mise </w:t>
            </w:r>
            <w:proofErr w:type="spellStart"/>
            <w:r w:rsidRPr="1118B57D">
              <w:rPr>
                <w:lang w:val="en-US"/>
              </w:rPr>
              <w:t>en</w:t>
            </w:r>
            <w:proofErr w:type="spellEnd"/>
            <w:r w:rsidRPr="1118B57D">
              <w:rPr>
                <w:lang w:val="en-US"/>
              </w:rPr>
              <w:t xml:space="preserve"> place</w:t>
            </w:r>
          </w:p>
        </w:tc>
        <w:tc>
          <w:tcPr>
            <w:tcW w:w="1728" w:type="dxa"/>
          </w:tcPr>
          <w:p w14:paraId="7E5B130A" w14:textId="1BD58526" w:rsidR="75890F12" w:rsidRDefault="75890F12" w:rsidP="1118B57D">
            <w:r>
              <w:t>4</w:t>
            </w:r>
          </w:p>
        </w:tc>
        <w:tc>
          <w:tcPr>
            <w:tcW w:w="1728" w:type="dxa"/>
            <w:shd w:val="clear" w:color="auto" w:fill="FFC000"/>
          </w:tcPr>
          <w:p w14:paraId="5DF40DC5" w14:textId="6E3ACCC4" w:rsidR="7A2C8F55" w:rsidRDefault="66BB9ECC" w:rsidP="1118B57D">
            <w:r>
              <w:t>2</w:t>
            </w:r>
          </w:p>
        </w:tc>
        <w:tc>
          <w:tcPr>
            <w:tcW w:w="1728" w:type="dxa"/>
            <w:shd w:val="clear" w:color="auto" w:fill="4EA72E" w:themeFill="accent6"/>
          </w:tcPr>
          <w:p w14:paraId="3FD2327E" w14:textId="25B223A5" w:rsidR="7A2C8F55" w:rsidRDefault="66BB9ECC" w:rsidP="1118B57D">
            <w:r>
              <w:t>3</w:t>
            </w:r>
          </w:p>
        </w:tc>
        <w:tc>
          <w:tcPr>
            <w:tcW w:w="1728" w:type="dxa"/>
            <w:shd w:val="clear" w:color="auto" w:fill="4EA72E" w:themeFill="accent6"/>
          </w:tcPr>
          <w:p w14:paraId="3FC8B670" w14:textId="637F1EC0" w:rsidR="7A2C8F55" w:rsidRDefault="66BB9ECC" w:rsidP="1118B57D">
            <w:r>
              <w:t>3</w:t>
            </w:r>
          </w:p>
        </w:tc>
      </w:tr>
      <w:tr w:rsidR="1118B57D" w14:paraId="1560C209" w14:textId="77777777" w:rsidTr="2E4418CE">
        <w:trPr>
          <w:trHeight w:val="300"/>
        </w:trPr>
        <w:tc>
          <w:tcPr>
            <w:tcW w:w="1728" w:type="dxa"/>
            <w:shd w:val="clear" w:color="auto" w:fill="F2F2F2" w:themeFill="background1" w:themeFillShade="F2"/>
          </w:tcPr>
          <w:p w14:paraId="4EF0D84F" w14:textId="250D72E4" w:rsidR="1118B57D" w:rsidRDefault="1118B57D">
            <w:proofErr w:type="spellStart"/>
            <w:r w:rsidRPr="1118B57D">
              <w:rPr>
                <w:lang w:val="en-US"/>
              </w:rPr>
              <w:t>Bilinguisme</w:t>
            </w:r>
            <w:proofErr w:type="spellEnd"/>
            <w:r w:rsidRPr="1118B57D">
              <w:rPr>
                <w:lang w:val="en-US"/>
              </w:rPr>
              <w:t xml:space="preserve"> (Possible </w:t>
            </w:r>
            <w:proofErr w:type="spellStart"/>
            <w:r w:rsidRPr="1118B57D">
              <w:rPr>
                <w:lang w:val="en-US"/>
              </w:rPr>
              <w:t>ou</w:t>
            </w:r>
            <w:proofErr w:type="spellEnd"/>
            <w:r w:rsidRPr="1118B57D">
              <w:rPr>
                <w:lang w:val="en-US"/>
              </w:rPr>
              <w:t xml:space="preserve"> non)</w:t>
            </w:r>
          </w:p>
        </w:tc>
        <w:tc>
          <w:tcPr>
            <w:tcW w:w="1728" w:type="dxa"/>
          </w:tcPr>
          <w:p w14:paraId="62D6EC31" w14:textId="6AFD8785" w:rsidR="73004DEF" w:rsidRDefault="73004DEF" w:rsidP="1118B57D">
            <w:r>
              <w:t>3</w:t>
            </w:r>
          </w:p>
        </w:tc>
        <w:tc>
          <w:tcPr>
            <w:tcW w:w="1728" w:type="dxa"/>
            <w:shd w:val="clear" w:color="auto" w:fill="4EA72E" w:themeFill="accent6"/>
          </w:tcPr>
          <w:p w14:paraId="4F0A67C8" w14:textId="0B969D76" w:rsidR="2C9779E3" w:rsidRDefault="13841183" w:rsidP="1118B57D">
            <w:r>
              <w:t>3</w:t>
            </w:r>
          </w:p>
        </w:tc>
        <w:tc>
          <w:tcPr>
            <w:tcW w:w="1728" w:type="dxa"/>
            <w:shd w:val="clear" w:color="auto" w:fill="4EA72E" w:themeFill="accent6"/>
          </w:tcPr>
          <w:p w14:paraId="1A755553" w14:textId="29E60E8D" w:rsidR="2C9779E3" w:rsidRDefault="13841183" w:rsidP="1118B57D">
            <w:r>
              <w:t>3</w:t>
            </w:r>
          </w:p>
        </w:tc>
        <w:tc>
          <w:tcPr>
            <w:tcW w:w="1728" w:type="dxa"/>
            <w:shd w:val="clear" w:color="auto" w:fill="FF0000"/>
          </w:tcPr>
          <w:p w14:paraId="25AC7402" w14:textId="51B572DE" w:rsidR="2C9779E3" w:rsidRDefault="13841183" w:rsidP="1118B57D">
            <w:r>
              <w:t>1</w:t>
            </w:r>
          </w:p>
        </w:tc>
      </w:tr>
      <w:tr w:rsidR="1118B57D" w14:paraId="3A00062A" w14:textId="77777777" w:rsidTr="2E4418CE">
        <w:trPr>
          <w:trHeight w:val="300"/>
        </w:trPr>
        <w:tc>
          <w:tcPr>
            <w:tcW w:w="1728" w:type="dxa"/>
            <w:shd w:val="clear" w:color="auto" w:fill="F2F2F2" w:themeFill="background1" w:themeFillShade="F2"/>
          </w:tcPr>
          <w:p w14:paraId="6432925A" w14:textId="3459214A" w:rsidR="1118B57D" w:rsidRDefault="1118B57D">
            <w:r w:rsidRPr="1118B57D">
              <w:rPr>
                <w:lang w:val="en-US"/>
              </w:rPr>
              <w:t xml:space="preserve">Durée (de </w:t>
            </w:r>
            <w:proofErr w:type="spellStart"/>
            <w:r w:rsidRPr="1118B57D">
              <w:rPr>
                <w:lang w:val="en-US"/>
              </w:rPr>
              <w:t>l’activité</w:t>
            </w:r>
            <w:proofErr w:type="spellEnd"/>
            <w:r w:rsidRPr="1118B57D">
              <w:rPr>
                <w:lang w:val="en-US"/>
              </w:rPr>
              <w:t>)</w:t>
            </w:r>
          </w:p>
        </w:tc>
        <w:tc>
          <w:tcPr>
            <w:tcW w:w="1728" w:type="dxa"/>
          </w:tcPr>
          <w:p w14:paraId="7D56FDAE" w14:textId="16530ECF" w:rsidR="7508DB12" w:rsidRDefault="7508DB12" w:rsidP="1118B57D">
            <w:r>
              <w:t>3</w:t>
            </w:r>
          </w:p>
        </w:tc>
        <w:tc>
          <w:tcPr>
            <w:tcW w:w="1728" w:type="dxa"/>
            <w:shd w:val="clear" w:color="auto" w:fill="FFC000"/>
          </w:tcPr>
          <w:p w14:paraId="671A6546" w14:textId="469191C6" w:rsidR="3D9ED6FB" w:rsidRDefault="4A2BFDE0" w:rsidP="1118B57D">
            <w:r>
              <w:t>2</w:t>
            </w:r>
          </w:p>
        </w:tc>
        <w:tc>
          <w:tcPr>
            <w:tcW w:w="1728" w:type="dxa"/>
            <w:shd w:val="clear" w:color="auto" w:fill="FFC000"/>
          </w:tcPr>
          <w:p w14:paraId="2A80A8E6" w14:textId="7B6ED33A" w:rsidR="3D9ED6FB" w:rsidRDefault="4A2BFDE0" w:rsidP="1118B57D">
            <w:r>
              <w:t>2</w:t>
            </w:r>
          </w:p>
        </w:tc>
        <w:tc>
          <w:tcPr>
            <w:tcW w:w="1728" w:type="dxa"/>
            <w:shd w:val="clear" w:color="auto" w:fill="FFC000"/>
          </w:tcPr>
          <w:p w14:paraId="69C2C378" w14:textId="3055D327" w:rsidR="3D9ED6FB" w:rsidRDefault="4A2BFDE0" w:rsidP="1118B57D">
            <w:r>
              <w:t>2</w:t>
            </w:r>
          </w:p>
        </w:tc>
      </w:tr>
      <w:tr w:rsidR="1118B57D" w14:paraId="0F6EC9DA" w14:textId="77777777" w:rsidTr="7AD0F969">
        <w:trPr>
          <w:trHeight w:val="300"/>
        </w:trPr>
        <w:tc>
          <w:tcPr>
            <w:tcW w:w="3456" w:type="dxa"/>
            <w:gridSpan w:val="2"/>
          </w:tcPr>
          <w:p w14:paraId="1AAA29F4" w14:textId="0A0D307A" w:rsidR="7D36D80E" w:rsidRDefault="7D36D80E" w:rsidP="1118B57D">
            <w:pPr>
              <w:rPr>
                <w:lang w:val="en-US"/>
              </w:rPr>
            </w:pPr>
            <w:r w:rsidRPr="1118B57D">
              <w:rPr>
                <w:lang w:val="en-US"/>
              </w:rPr>
              <w:t>Total:</w:t>
            </w:r>
          </w:p>
        </w:tc>
        <w:tc>
          <w:tcPr>
            <w:tcW w:w="1728" w:type="dxa"/>
          </w:tcPr>
          <w:p w14:paraId="3E72A1AB" w14:textId="3330BF50" w:rsidR="1118B57D" w:rsidRDefault="31D59BBD" w:rsidP="1118B57D">
            <w:r>
              <w:t>81</w:t>
            </w:r>
          </w:p>
        </w:tc>
        <w:tc>
          <w:tcPr>
            <w:tcW w:w="1728" w:type="dxa"/>
          </w:tcPr>
          <w:p w14:paraId="421B0023" w14:textId="296B2D47" w:rsidR="1118B57D" w:rsidRDefault="31D59BBD" w:rsidP="1118B57D">
            <w:r>
              <w:t>96</w:t>
            </w:r>
          </w:p>
        </w:tc>
        <w:tc>
          <w:tcPr>
            <w:tcW w:w="1728" w:type="dxa"/>
          </w:tcPr>
          <w:p w14:paraId="114302A3" w14:textId="4BA23DC9" w:rsidR="1118B57D" w:rsidRDefault="31D59BBD" w:rsidP="1118B57D">
            <w:r>
              <w:t>84</w:t>
            </w:r>
          </w:p>
        </w:tc>
      </w:tr>
    </w:tbl>
    <w:p w14:paraId="1C05842F" w14:textId="33CADD87" w:rsidR="69CC32EF" w:rsidRDefault="69CC32EF" w:rsidP="7AD0F969">
      <w:r>
        <w:t>D’après cette matrice décisionnelle, le meilleur produit est l’activité «</w:t>
      </w:r>
      <w:r w:rsidR="00324037">
        <w:t xml:space="preserve"> </w:t>
      </w:r>
      <w:r>
        <w:t xml:space="preserve">A </w:t>
      </w:r>
      <w:proofErr w:type="spellStart"/>
      <w:r>
        <w:t>Whale</w:t>
      </w:r>
      <w:proofErr w:type="spellEnd"/>
      <w:r>
        <w:t xml:space="preserve"> of a Tale ».</w:t>
      </w:r>
    </w:p>
    <w:p w14:paraId="311A25B5" w14:textId="3E370E78" w:rsidR="5FAF6F6E" w:rsidRPr="00904D37" w:rsidRDefault="5FAF6F6E" w:rsidP="00904D37">
      <w:pPr>
        <w:pStyle w:val="Heading1"/>
        <w:rPr>
          <w:rFonts w:ascii="Times New Roman" w:hAnsi="Times New Roman" w:cs="Times New Roman"/>
        </w:rPr>
      </w:pPr>
      <w:r w:rsidRPr="1BA29194">
        <w:rPr>
          <w:rFonts w:ascii="Times New Roman" w:hAnsi="Times New Roman" w:cs="Times New Roman"/>
        </w:rPr>
        <w:t>Spécifications cibles</w:t>
      </w:r>
    </w:p>
    <w:tbl>
      <w:tblPr>
        <w:tblStyle w:val="TableGrid"/>
        <w:tblW w:w="8714" w:type="dxa"/>
        <w:tblLayout w:type="fixed"/>
        <w:tblLook w:val="06A0" w:firstRow="1" w:lastRow="0" w:firstColumn="1" w:lastColumn="0" w:noHBand="1" w:noVBand="1"/>
      </w:tblPr>
      <w:tblGrid>
        <w:gridCol w:w="2610"/>
        <w:gridCol w:w="1245"/>
        <w:gridCol w:w="1755"/>
        <w:gridCol w:w="941"/>
        <w:gridCol w:w="2163"/>
      </w:tblGrid>
      <w:tr w:rsidR="3198ADE1" w:rsidRPr="00904D37" w14:paraId="1FA0B4C6" w14:textId="77777777" w:rsidTr="1BA29194">
        <w:trPr>
          <w:trHeight w:val="300"/>
        </w:trPr>
        <w:tc>
          <w:tcPr>
            <w:tcW w:w="2610" w:type="dxa"/>
          </w:tcPr>
          <w:p w14:paraId="783B9F85" w14:textId="133F9D4B" w:rsidR="267DB60F" w:rsidRPr="00904D37" w:rsidRDefault="1522AD41" w:rsidP="00904D37">
            <w:pPr>
              <w:spacing w:line="276" w:lineRule="auto"/>
            </w:pPr>
            <w:r>
              <w:t>Critères de conception</w:t>
            </w:r>
          </w:p>
        </w:tc>
        <w:tc>
          <w:tcPr>
            <w:tcW w:w="1245" w:type="dxa"/>
          </w:tcPr>
          <w:p w14:paraId="2A5D1A80" w14:textId="5E14CD55" w:rsidR="267DB60F" w:rsidRPr="00904D37" w:rsidRDefault="267DB60F" w:rsidP="00904D37">
            <w:pPr>
              <w:spacing w:line="276" w:lineRule="auto"/>
            </w:pPr>
            <w:r w:rsidRPr="00904D37">
              <w:t>Relation</w:t>
            </w:r>
          </w:p>
        </w:tc>
        <w:tc>
          <w:tcPr>
            <w:tcW w:w="1755" w:type="dxa"/>
          </w:tcPr>
          <w:p w14:paraId="0B487BF3" w14:textId="6468600A" w:rsidR="267DB60F" w:rsidRPr="00904D37" w:rsidRDefault="267DB60F" w:rsidP="00904D37">
            <w:pPr>
              <w:spacing w:line="276" w:lineRule="auto"/>
            </w:pPr>
            <w:r w:rsidRPr="00904D37">
              <w:t>Valeur</w:t>
            </w:r>
          </w:p>
        </w:tc>
        <w:tc>
          <w:tcPr>
            <w:tcW w:w="941" w:type="dxa"/>
          </w:tcPr>
          <w:p w14:paraId="78A76E68" w14:textId="32252972" w:rsidR="267DB60F" w:rsidRPr="00904D37" w:rsidRDefault="1522AD41" w:rsidP="00904D37">
            <w:pPr>
              <w:spacing w:line="276" w:lineRule="auto"/>
            </w:pPr>
            <w:r>
              <w:t>Unités</w:t>
            </w:r>
          </w:p>
        </w:tc>
        <w:tc>
          <w:tcPr>
            <w:tcW w:w="2163" w:type="dxa"/>
          </w:tcPr>
          <w:p w14:paraId="657B1DDB" w14:textId="0A128F98" w:rsidR="267DB60F" w:rsidRPr="00904D37" w:rsidRDefault="1522AD41" w:rsidP="00904D37">
            <w:pPr>
              <w:spacing w:line="276" w:lineRule="auto"/>
            </w:pPr>
            <w:r>
              <w:t>Méthode de vérification</w:t>
            </w:r>
          </w:p>
        </w:tc>
      </w:tr>
      <w:tr w:rsidR="3198ADE1" w:rsidRPr="00904D37" w14:paraId="598E10B2" w14:textId="77777777" w:rsidTr="1BA29194">
        <w:trPr>
          <w:trHeight w:val="300"/>
        </w:trPr>
        <w:tc>
          <w:tcPr>
            <w:tcW w:w="8714" w:type="dxa"/>
            <w:gridSpan w:val="5"/>
          </w:tcPr>
          <w:p w14:paraId="40728467" w14:textId="0F01C185" w:rsidR="66C11A4D" w:rsidRPr="00904D37" w:rsidRDefault="4A82BA7A" w:rsidP="00904D37">
            <w:pPr>
              <w:spacing w:line="276" w:lineRule="auto"/>
            </w:pPr>
            <w:r>
              <w:t>Exigences fonctionnelles</w:t>
            </w:r>
          </w:p>
        </w:tc>
      </w:tr>
      <w:tr w:rsidR="3198ADE1" w:rsidRPr="00904D37" w14:paraId="6C3F70BD" w14:textId="77777777" w:rsidTr="1BA29194">
        <w:trPr>
          <w:trHeight w:val="300"/>
        </w:trPr>
        <w:tc>
          <w:tcPr>
            <w:tcW w:w="2610" w:type="dxa"/>
          </w:tcPr>
          <w:p w14:paraId="3716463E" w14:textId="27B9CD93" w:rsidR="29EB2206" w:rsidRPr="00904D37" w:rsidRDefault="7641AE70" w:rsidP="00904D37">
            <w:pPr>
              <w:spacing w:line="276" w:lineRule="auto"/>
            </w:pPr>
            <w:r>
              <w:t>Capacité d’usage</w:t>
            </w:r>
          </w:p>
        </w:tc>
        <w:tc>
          <w:tcPr>
            <w:tcW w:w="1245" w:type="dxa"/>
          </w:tcPr>
          <w:p w14:paraId="0EC677B5" w14:textId="63E0C791" w:rsidR="29EB2206" w:rsidRPr="00904D37" w:rsidRDefault="29EB2206" w:rsidP="00904D37">
            <w:pPr>
              <w:spacing w:line="276" w:lineRule="auto"/>
            </w:pPr>
            <w:r w:rsidRPr="00904D37">
              <w:t>≥</w:t>
            </w:r>
          </w:p>
        </w:tc>
        <w:tc>
          <w:tcPr>
            <w:tcW w:w="1755" w:type="dxa"/>
          </w:tcPr>
          <w:p w14:paraId="637A47B5" w14:textId="6857E124" w:rsidR="29EB2206" w:rsidRPr="00904D37" w:rsidRDefault="29EB2206" w:rsidP="00904D37">
            <w:pPr>
              <w:spacing w:line="276" w:lineRule="auto"/>
            </w:pPr>
            <w:r w:rsidRPr="00904D37">
              <w:t>30</w:t>
            </w:r>
          </w:p>
        </w:tc>
        <w:tc>
          <w:tcPr>
            <w:tcW w:w="941" w:type="dxa"/>
          </w:tcPr>
          <w:p w14:paraId="1C1B53E4" w14:textId="12213885" w:rsidR="29EB2206" w:rsidRPr="00904D37" w:rsidRDefault="152DB8CB" w:rsidP="00904D37">
            <w:pPr>
              <w:spacing w:line="276" w:lineRule="auto"/>
            </w:pPr>
            <w:r>
              <w:t>Élèves</w:t>
            </w:r>
          </w:p>
        </w:tc>
        <w:tc>
          <w:tcPr>
            <w:tcW w:w="2163" w:type="dxa"/>
          </w:tcPr>
          <w:p w14:paraId="39383495" w14:textId="40B2F859" w:rsidR="29EB2206" w:rsidRPr="00904D37" w:rsidRDefault="152DB8CB" w:rsidP="00904D37">
            <w:pPr>
              <w:spacing w:line="276" w:lineRule="auto"/>
            </w:pPr>
            <w:r>
              <w:t>Calculer le nombre de copies on peut faire avec notre budget &amp; matériaux utilisés</w:t>
            </w:r>
          </w:p>
        </w:tc>
      </w:tr>
      <w:tr w:rsidR="3198ADE1" w:rsidRPr="00904D37" w14:paraId="4533E68E" w14:textId="77777777" w:rsidTr="1BA29194">
        <w:trPr>
          <w:trHeight w:val="300"/>
        </w:trPr>
        <w:tc>
          <w:tcPr>
            <w:tcW w:w="2610" w:type="dxa"/>
          </w:tcPr>
          <w:p w14:paraId="25F5F28D" w14:textId="7522FE34" w:rsidR="3198ADE1" w:rsidRPr="00904D37" w:rsidRDefault="43C298EF" w:rsidP="00904D37">
            <w:pPr>
              <w:spacing w:line="276" w:lineRule="auto"/>
            </w:pPr>
            <w:r>
              <w:t>Accessibilité</w:t>
            </w:r>
          </w:p>
        </w:tc>
        <w:tc>
          <w:tcPr>
            <w:tcW w:w="1245" w:type="dxa"/>
          </w:tcPr>
          <w:p w14:paraId="6DF2D0FE" w14:textId="04781936" w:rsidR="3198ADE1" w:rsidRPr="00904D37" w:rsidRDefault="63600D46" w:rsidP="00904D37">
            <w:pPr>
              <w:spacing w:line="276" w:lineRule="auto"/>
            </w:pPr>
            <w:r w:rsidRPr="00904D37">
              <w:t>=</w:t>
            </w:r>
          </w:p>
        </w:tc>
        <w:tc>
          <w:tcPr>
            <w:tcW w:w="1755" w:type="dxa"/>
          </w:tcPr>
          <w:p w14:paraId="4D5AC771" w14:textId="30A76BEA" w:rsidR="3198ADE1" w:rsidRPr="00904D37" w:rsidRDefault="63600D46" w:rsidP="00904D37">
            <w:pPr>
              <w:spacing w:line="276" w:lineRule="auto"/>
            </w:pPr>
            <w:r w:rsidRPr="00904D37">
              <w:t>Oui</w:t>
            </w:r>
          </w:p>
        </w:tc>
        <w:tc>
          <w:tcPr>
            <w:tcW w:w="941" w:type="dxa"/>
          </w:tcPr>
          <w:p w14:paraId="1CA5527F" w14:textId="76F31F5F" w:rsidR="3198ADE1" w:rsidRPr="00904D37" w:rsidRDefault="63600D46" w:rsidP="00904D37">
            <w:pPr>
              <w:spacing w:line="276" w:lineRule="auto"/>
            </w:pPr>
            <w:r w:rsidRPr="00904D37">
              <w:t>N/A</w:t>
            </w:r>
          </w:p>
        </w:tc>
        <w:tc>
          <w:tcPr>
            <w:tcW w:w="2163" w:type="dxa"/>
          </w:tcPr>
          <w:p w14:paraId="5381523C" w14:textId="43BC0196" w:rsidR="3198ADE1" w:rsidRPr="00904D37" w:rsidRDefault="5FAE9DA5" w:rsidP="00904D37">
            <w:pPr>
              <w:spacing w:line="276" w:lineRule="auto"/>
            </w:pPr>
            <w:r>
              <w:t>Recherche internet</w:t>
            </w:r>
            <w:r w:rsidR="13C4E692">
              <w:t xml:space="preserve"> (sur les méthodes communes d’accommoder les gens)</w:t>
            </w:r>
          </w:p>
        </w:tc>
      </w:tr>
      <w:tr w:rsidR="3198ADE1" w:rsidRPr="00904D37" w14:paraId="687E2845" w14:textId="77777777" w:rsidTr="1BA29194">
        <w:trPr>
          <w:trHeight w:val="300"/>
        </w:trPr>
        <w:tc>
          <w:tcPr>
            <w:tcW w:w="2610" w:type="dxa"/>
          </w:tcPr>
          <w:p w14:paraId="3F0CA6A6" w14:textId="39F3826C" w:rsidR="3198ADE1" w:rsidRPr="00904D37" w:rsidRDefault="6B9B4666" w:rsidP="00904D37">
            <w:pPr>
              <w:spacing w:line="276" w:lineRule="auto"/>
            </w:pPr>
            <w:r>
              <w:t>Matériaux écologiques</w:t>
            </w:r>
          </w:p>
        </w:tc>
        <w:tc>
          <w:tcPr>
            <w:tcW w:w="1245" w:type="dxa"/>
          </w:tcPr>
          <w:p w14:paraId="4D07CD06" w14:textId="5EF03F0E" w:rsidR="3198ADE1" w:rsidRPr="00904D37" w:rsidRDefault="2C23E823" w:rsidP="00904D37">
            <w:pPr>
              <w:spacing w:line="276" w:lineRule="auto"/>
            </w:pPr>
            <w:r w:rsidRPr="00904D37">
              <w:t>=</w:t>
            </w:r>
          </w:p>
        </w:tc>
        <w:tc>
          <w:tcPr>
            <w:tcW w:w="1755" w:type="dxa"/>
          </w:tcPr>
          <w:p w14:paraId="52C6BD61" w14:textId="406C2649" w:rsidR="3198ADE1" w:rsidRPr="00904D37" w:rsidRDefault="2C23E823" w:rsidP="00904D37">
            <w:pPr>
              <w:spacing w:line="276" w:lineRule="auto"/>
            </w:pPr>
            <w:r w:rsidRPr="00904D37">
              <w:t>Oui</w:t>
            </w:r>
          </w:p>
        </w:tc>
        <w:tc>
          <w:tcPr>
            <w:tcW w:w="941" w:type="dxa"/>
          </w:tcPr>
          <w:p w14:paraId="2E37DC71" w14:textId="0D8650B1" w:rsidR="3198ADE1" w:rsidRPr="00904D37" w:rsidRDefault="2C23E823" w:rsidP="00904D37">
            <w:pPr>
              <w:spacing w:line="276" w:lineRule="auto"/>
            </w:pPr>
            <w:r w:rsidRPr="00904D37">
              <w:t>N/A</w:t>
            </w:r>
          </w:p>
        </w:tc>
        <w:tc>
          <w:tcPr>
            <w:tcW w:w="2163" w:type="dxa"/>
          </w:tcPr>
          <w:p w14:paraId="08B26553" w14:textId="4D7AF5AD" w:rsidR="3198ADE1" w:rsidRPr="00904D37" w:rsidRDefault="2C23E823" w:rsidP="00904D37">
            <w:pPr>
              <w:spacing w:line="276" w:lineRule="auto"/>
            </w:pPr>
            <w:r w:rsidRPr="00904D37">
              <w:t>Recherche internet</w:t>
            </w:r>
          </w:p>
        </w:tc>
      </w:tr>
      <w:tr w:rsidR="3198ADE1" w:rsidRPr="00904D37" w14:paraId="6B809EAF" w14:textId="77777777" w:rsidTr="1BA29194">
        <w:trPr>
          <w:trHeight w:val="300"/>
        </w:trPr>
        <w:tc>
          <w:tcPr>
            <w:tcW w:w="2610" w:type="dxa"/>
          </w:tcPr>
          <w:p w14:paraId="265853B6" w14:textId="4ECA347D" w:rsidR="3198ADE1" w:rsidRPr="00904D37" w:rsidRDefault="6B9B4666" w:rsidP="00904D37">
            <w:pPr>
              <w:spacing w:line="276" w:lineRule="auto"/>
            </w:pPr>
            <w:r>
              <w:t>Matériaux réutilisables</w:t>
            </w:r>
          </w:p>
        </w:tc>
        <w:tc>
          <w:tcPr>
            <w:tcW w:w="1245" w:type="dxa"/>
          </w:tcPr>
          <w:p w14:paraId="6CC63BC9" w14:textId="1938FFF0" w:rsidR="3198ADE1" w:rsidRPr="00904D37" w:rsidRDefault="2C23E823" w:rsidP="00904D37">
            <w:pPr>
              <w:spacing w:line="276" w:lineRule="auto"/>
            </w:pPr>
            <w:r w:rsidRPr="00904D37">
              <w:t>=</w:t>
            </w:r>
          </w:p>
        </w:tc>
        <w:tc>
          <w:tcPr>
            <w:tcW w:w="1755" w:type="dxa"/>
          </w:tcPr>
          <w:p w14:paraId="19979BD8" w14:textId="44BF9EDF" w:rsidR="3198ADE1" w:rsidRPr="00904D37" w:rsidRDefault="2C23E823" w:rsidP="00904D37">
            <w:pPr>
              <w:spacing w:line="276" w:lineRule="auto"/>
            </w:pPr>
            <w:r w:rsidRPr="00904D37">
              <w:t>Oui</w:t>
            </w:r>
          </w:p>
        </w:tc>
        <w:tc>
          <w:tcPr>
            <w:tcW w:w="941" w:type="dxa"/>
          </w:tcPr>
          <w:p w14:paraId="2338CC96" w14:textId="78F3D5A2" w:rsidR="3198ADE1" w:rsidRPr="00904D37" w:rsidRDefault="2C23E823" w:rsidP="00904D37">
            <w:pPr>
              <w:spacing w:line="276" w:lineRule="auto"/>
            </w:pPr>
            <w:r w:rsidRPr="00904D37">
              <w:t>N/A</w:t>
            </w:r>
          </w:p>
        </w:tc>
        <w:tc>
          <w:tcPr>
            <w:tcW w:w="2163" w:type="dxa"/>
          </w:tcPr>
          <w:p w14:paraId="0343DEB9" w14:textId="69B81CA8" w:rsidR="3198ADE1" w:rsidRPr="00904D37" w:rsidRDefault="7332C707" w:rsidP="00904D37">
            <w:pPr>
              <w:spacing w:line="276" w:lineRule="auto"/>
            </w:pPr>
            <w:r>
              <w:t xml:space="preserve">Ré-utiliser le prototype pour voir s’il peut être utilisé plusieurs fois sans de cout additionnel </w:t>
            </w:r>
          </w:p>
        </w:tc>
      </w:tr>
      <w:tr w:rsidR="70012EF4" w:rsidRPr="00904D37" w14:paraId="1D31AEAE" w14:textId="77777777" w:rsidTr="1BA29194">
        <w:trPr>
          <w:trHeight w:val="300"/>
        </w:trPr>
        <w:tc>
          <w:tcPr>
            <w:tcW w:w="8714" w:type="dxa"/>
            <w:gridSpan w:val="5"/>
          </w:tcPr>
          <w:p w14:paraId="728DB6BE" w14:textId="52844E88" w:rsidR="70012EF4" w:rsidRPr="00904D37" w:rsidRDefault="1FA728FB" w:rsidP="00904D37">
            <w:pPr>
              <w:spacing w:line="276" w:lineRule="auto"/>
            </w:pPr>
            <w:r>
              <w:t>Exigences non fonctionnelles</w:t>
            </w:r>
          </w:p>
        </w:tc>
      </w:tr>
      <w:tr w:rsidR="7AD0F969" w14:paraId="761577F8" w14:textId="77777777" w:rsidTr="7AD0F969">
        <w:trPr>
          <w:trHeight w:val="300"/>
        </w:trPr>
        <w:tc>
          <w:tcPr>
            <w:tcW w:w="2610" w:type="dxa"/>
          </w:tcPr>
          <w:p w14:paraId="1C34E810" w14:textId="52EA5FD2" w:rsidR="7AD0F969" w:rsidRDefault="7AD0F969" w:rsidP="7AD0F969">
            <w:pPr>
              <w:spacing w:line="276" w:lineRule="auto"/>
            </w:pPr>
            <w:r>
              <w:t>Sécurité de l’utilisation</w:t>
            </w:r>
          </w:p>
        </w:tc>
        <w:tc>
          <w:tcPr>
            <w:tcW w:w="1245" w:type="dxa"/>
          </w:tcPr>
          <w:p w14:paraId="48A3EAE0" w14:textId="174813B4" w:rsidR="7AD0F969" w:rsidRDefault="7AD0F969" w:rsidP="7AD0F969">
            <w:pPr>
              <w:spacing w:line="276" w:lineRule="auto"/>
            </w:pPr>
            <w:r>
              <w:t>=</w:t>
            </w:r>
          </w:p>
        </w:tc>
        <w:tc>
          <w:tcPr>
            <w:tcW w:w="1755" w:type="dxa"/>
          </w:tcPr>
          <w:p w14:paraId="5236395E" w14:textId="50F24338" w:rsidR="7AD0F969" w:rsidRDefault="7AD0F969" w:rsidP="7AD0F969">
            <w:pPr>
              <w:spacing w:line="276" w:lineRule="auto"/>
            </w:pPr>
            <w:r>
              <w:t>Oui</w:t>
            </w:r>
          </w:p>
        </w:tc>
        <w:tc>
          <w:tcPr>
            <w:tcW w:w="941" w:type="dxa"/>
          </w:tcPr>
          <w:p w14:paraId="22CA1ADF" w14:textId="70E44149" w:rsidR="7AD0F969" w:rsidRDefault="7AD0F969" w:rsidP="7AD0F969">
            <w:pPr>
              <w:spacing w:line="276" w:lineRule="auto"/>
            </w:pPr>
            <w:r>
              <w:t>N/A</w:t>
            </w:r>
          </w:p>
        </w:tc>
        <w:tc>
          <w:tcPr>
            <w:tcW w:w="2163" w:type="dxa"/>
          </w:tcPr>
          <w:p w14:paraId="0643F26E" w14:textId="6B710EC3" w:rsidR="7AD0F969" w:rsidRDefault="7AD0F969" w:rsidP="7AD0F969">
            <w:pPr>
              <w:spacing w:line="276" w:lineRule="auto"/>
            </w:pPr>
            <w:r>
              <w:t>Tester les prototypes pour voir les façons dont on peut se blesser</w:t>
            </w:r>
          </w:p>
        </w:tc>
      </w:tr>
      <w:tr w:rsidR="7AD0F969" w14:paraId="429AEE32" w14:textId="77777777" w:rsidTr="7AD0F969">
        <w:trPr>
          <w:trHeight w:val="300"/>
        </w:trPr>
        <w:tc>
          <w:tcPr>
            <w:tcW w:w="2610" w:type="dxa"/>
          </w:tcPr>
          <w:p w14:paraId="34E6FB5D" w14:textId="34DF6A5D" w:rsidR="7AD0F969" w:rsidRDefault="7AD0F969" w:rsidP="7AD0F969">
            <w:pPr>
              <w:spacing w:line="276" w:lineRule="auto"/>
            </w:pPr>
            <w:r>
              <w:t>Durée (de vie)</w:t>
            </w:r>
          </w:p>
        </w:tc>
        <w:tc>
          <w:tcPr>
            <w:tcW w:w="1245" w:type="dxa"/>
          </w:tcPr>
          <w:p w14:paraId="37A1B905" w14:textId="04F933DB" w:rsidR="7AD0F969" w:rsidRDefault="7AD0F969" w:rsidP="7AD0F969">
            <w:pPr>
              <w:spacing w:line="276" w:lineRule="auto"/>
            </w:pPr>
            <w:r>
              <w:t>≥</w:t>
            </w:r>
          </w:p>
        </w:tc>
        <w:tc>
          <w:tcPr>
            <w:tcW w:w="1755" w:type="dxa"/>
          </w:tcPr>
          <w:p w14:paraId="7804E1A7" w14:textId="0FF52FB7" w:rsidR="7AD0F969" w:rsidRDefault="7AD0F969" w:rsidP="7AD0F969">
            <w:pPr>
              <w:spacing w:line="276" w:lineRule="auto"/>
            </w:pPr>
            <w:r>
              <w:t>1</w:t>
            </w:r>
          </w:p>
        </w:tc>
        <w:tc>
          <w:tcPr>
            <w:tcW w:w="941" w:type="dxa"/>
          </w:tcPr>
          <w:p w14:paraId="09791292" w14:textId="790E5D1B" w:rsidR="7AD0F969" w:rsidRDefault="7AD0F969" w:rsidP="7AD0F969">
            <w:pPr>
              <w:spacing w:line="276" w:lineRule="auto"/>
            </w:pPr>
            <w:r>
              <w:t>Année</w:t>
            </w:r>
          </w:p>
        </w:tc>
        <w:tc>
          <w:tcPr>
            <w:tcW w:w="2163" w:type="dxa"/>
          </w:tcPr>
          <w:p w14:paraId="1B43A988" w14:textId="248AA570" w:rsidR="7AD0F969" w:rsidRDefault="7AD0F969" w:rsidP="7AD0F969">
            <w:pPr>
              <w:spacing w:line="276" w:lineRule="auto"/>
            </w:pPr>
            <w:r>
              <w:t>Tester des prototypes pour voir s’ils sont faibles</w:t>
            </w:r>
          </w:p>
        </w:tc>
      </w:tr>
      <w:tr w:rsidR="4FCA8E6F" w:rsidRPr="00904D37" w14:paraId="7921612F" w14:textId="77777777" w:rsidTr="1BA29194">
        <w:trPr>
          <w:trHeight w:val="300"/>
        </w:trPr>
        <w:tc>
          <w:tcPr>
            <w:tcW w:w="2610" w:type="dxa"/>
          </w:tcPr>
          <w:p w14:paraId="36ACB06E" w14:textId="43E32874" w:rsidR="4FCA8E6F" w:rsidRPr="00904D37" w:rsidRDefault="392251E7" w:rsidP="00904D37">
            <w:pPr>
              <w:spacing w:line="276" w:lineRule="auto"/>
            </w:pPr>
            <w:r>
              <w:t>Esthétique</w:t>
            </w:r>
            <w:r w:rsidR="590576DC">
              <w:t xml:space="preserve"> </w:t>
            </w:r>
          </w:p>
        </w:tc>
        <w:tc>
          <w:tcPr>
            <w:tcW w:w="1245" w:type="dxa"/>
          </w:tcPr>
          <w:p w14:paraId="0AD93931" w14:textId="4F9D974E" w:rsidR="4FCA8E6F" w:rsidRPr="00904D37" w:rsidRDefault="04781E5B" w:rsidP="00904D37">
            <w:pPr>
              <w:spacing w:line="276" w:lineRule="auto"/>
            </w:pPr>
            <w:r w:rsidRPr="00904D37">
              <w:t>=</w:t>
            </w:r>
          </w:p>
        </w:tc>
        <w:tc>
          <w:tcPr>
            <w:tcW w:w="1755" w:type="dxa"/>
          </w:tcPr>
          <w:p w14:paraId="357AAB72" w14:textId="40385EBA" w:rsidR="4FCA8E6F" w:rsidRPr="00904D37" w:rsidRDefault="04781E5B" w:rsidP="00904D37">
            <w:pPr>
              <w:spacing w:line="276" w:lineRule="auto"/>
            </w:pPr>
            <w:r w:rsidRPr="00904D37">
              <w:t>8/10</w:t>
            </w:r>
          </w:p>
        </w:tc>
        <w:tc>
          <w:tcPr>
            <w:tcW w:w="941" w:type="dxa"/>
          </w:tcPr>
          <w:p w14:paraId="71B0223F" w14:textId="6B0C2546" w:rsidR="4FCA8E6F" w:rsidRPr="00904D37" w:rsidRDefault="2DC9B01B" w:rsidP="00904D37">
            <w:pPr>
              <w:spacing w:line="276" w:lineRule="auto"/>
            </w:pPr>
            <w:r>
              <w:t>Échelle de 1-10</w:t>
            </w:r>
          </w:p>
        </w:tc>
        <w:tc>
          <w:tcPr>
            <w:tcW w:w="2163" w:type="dxa"/>
          </w:tcPr>
          <w:p w14:paraId="3DBCFAD2" w14:textId="0AFFBEE4" w:rsidR="4FCA8E6F" w:rsidRPr="00904D37" w:rsidRDefault="1FA728FB" w:rsidP="00904D37">
            <w:pPr>
              <w:spacing w:line="276" w:lineRule="auto"/>
            </w:pPr>
            <w:r>
              <w:t xml:space="preserve">Sondage avec des utilisateurs potentiels </w:t>
            </w:r>
            <w:r w:rsidR="2816134E">
              <w:t>(enfants)</w:t>
            </w:r>
          </w:p>
        </w:tc>
      </w:tr>
      <w:tr w:rsidR="0BE8FE25" w:rsidRPr="00904D37" w14:paraId="545A22AE" w14:textId="77777777" w:rsidTr="1BA29194">
        <w:trPr>
          <w:trHeight w:val="300"/>
        </w:trPr>
        <w:tc>
          <w:tcPr>
            <w:tcW w:w="2610" w:type="dxa"/>
          </w:tcPr>
          <w:p w14:paraId="0112BE7A" w14:textId="6A3DBFD3" w:rsidR="0BE8FE25" w:rsidRPr="00904D37" w:rsidRDefault="163AADD7" w:rsidP="00904D37">
            <w:pPr>
              <w:spacing w:line="276" w:lineRule="auto"/>
            </w:pPr>
            <w:r w:rsidRPr="00904D37">
              <w:t>Distraction</w:t>
            </w:r>
          </w:p>
        </w:tc>
        <w:tc>
          <w:tcPr>
            <w:tcW w:w="1245" w:type="dxa"/>
          </w:tcPr>
          <w:p w14:paraId="7429AC42" w14:textId="557EAC9C" w:rsidR="0BE8FE25" w:rsidRPr="00904D37" w:rsidRDefault="163AADD7" w:rsidP="00904D37">
            <w:pPr>
              <w:spacing w:line="276" w:lineRule="auto"/>
            </w:pPr>
            <w:r w:rsidRPr="00904D37">
              <w:t>≤</w:t>
            </w:r>
          </w:p>
        </w:tc>
        <w:tc>
          <w:tcPr>
            <w:tcW w:w="1755" w:type="dxa"/>
          </w:tcPr>
          <w:p w14:paraId="578E6740" w14:textId="27AEF99B" w:rsidR="0BE8FE25" w:rsidRPr="00904D37" w:rsidRDefault="163AADD7" w:rsidP="00904D37">
            <w:pPr>
              <w:spacing w:line="276" w:lineRule="auto"/>
            </w:pPr>
            <w:r w:rsidRPr="00904D37">
              <w:t>3/10</w:t>
            </w:r>
          </w:p>
        </w:tc>
        <w:tc>
          <w:tcPr>
            <w:tcW w:w="941" w:type="dxa"/>
          </w:tcPr>
          <w:p w14:paraId="4D3661D5" w14:textId="35192085" w:rsidR="0BE8FE25" w:rsidRPr="00904D37" w:rsidRDefault="002F0875" w:rsidP="00904D37">
            <w:pPr>
              <w:spacing w:line="276" w:lineRule="auto"/>
            </w:pPr>
            <w:r>
              <w:t>Élèves</w:t>
            </w:r>
          </w:p>
        </w:tc>
        <w:tc>
          <w:tcPr>
            <w:tcW w:w="2163" w:type="dxa"/>
          </w:tcPr>
          <w:p w14:paraId="25151D60" w14:textId="4EAEB7BF" w:rsidR="0BE8FE25" w:rsidRPr="00904D37" w:rsidRDefault="501AC079" w:rsidP="00904D37">
            <w:pPr>
              <w:spacing w:line="276" w:lineRule="auto"/>
            </w:pPr>
            <w:r>
              <w:t>Soit distrait en faisant l’activité</w:t>
            </w:r>
          </w:p>
        </w:tc>
      </w:tr>
      <w:tr w:rsidR="1118B57D" w14:paraId="1D991E50" w14:textId="77777777" w:rsidTr="7AD0F969">
        <w:trPr>
          <w:trHeight w:val="300"/>
        </w:trPr>
        <w:tc>
          <w:tcPr>
            <w:tcW w:w="2610" w:type="dxa"/>
          </w:tcPr>
          <w:p w14:paraId="1C79B9F0" w14:textId="0F009FEB" w:rsidR="1118B57D" w:rsidRDefault="1118B57D" w:rsidP="1118B57D">
            <w:pPr>
              <w:spacing w:line="276" w:lineRule="auto"/>
            </w:pPr>
            <w:r>
              <w:t xml:space="preserve">Bilinguisme </w:t>
            </w:r>
          </w:p>
        </w:tc>
        <w:tc>
          <w:tcPr>
            <w:tcW w:w="1245" w:type="dxa"/>
          </w:tcPr>
          <w:p w14:paraId="4922F54A" w14:textId="643AEA29" w:rsidR="1118B57D" w:rsidRDefault="1118B57D" w:rsidP="1118B57D">
            <w:pPr>
              <w:spacing w:line="276" w:lineRule="auto"/>
            </w:pPr>
            <w:r>
              <w:t>=</w:t>
            </w:r>
          </w:p>
        </w:tc>
        <w:tc>
          <w:tcPr>
            <w:tcW w:w="1755" w:type="dxa"/>
          </w:tcPr>
          <w:p w14:paraId="0EEA662D" w14:textId="2F017D98" w:rsidR="1118B57D" w:rsidRDefault="1118B57D" w:rsidP="1118B57D">
            <w:pPr>
              <w:spacing w:line="276" w:lineRule="auto"/>
            </w:pPr>
            <w:r>
              <w:t>Oui (Anglais &amp; Français)</w:t>
            </w:r>
          </w:p>
        </w:tc>
        <w:tc>
          <w:tcPr>
            <w:tcW w:w="941" w:type="dxa"/>
          </w:tcPr>
          <w:p w14:paraId="0A645B58" w14:textId="727C3D0A" w:rsidR="1118B57D" w:rsidRDefault="1118B57D" w:rsidP="1118B57D">
            <w:pPr>
              <w:spacing w:line="276" w:lineRule="auto"/>
            </w:pPr>
            <w:r>
              <w:t>N/A</w:t>
            </w:r>
          </w:p>
        </w:tc>
        <w:tc>
          <w:tcPr>
            <w:tcW w:w="2163" w:type="dxa"/>
          </w:tcPr>
          <w:p w14:paraId="459AE948" w14:textId="0F58F565" w:rsidR="1118B57D" w:rsidRDefault="1118B57D" w:rsidP="1118B57D">
            <w:pPr>
              <w:spacing w:line="276" w:lineRule="auto"/>
            </w:pPr>
            <w:r>
              <w:t>Demander à une personne anglophone et une personne francophone pour vérifier la langue de l’activité</w:t>
            </w:r>
          </w:p>
        </w:tc>
      </w:tr>
      <w:tr w:rsidR="771FE105" w:rsidRPr="00904D37" w14:paraId="2BC9AAAD" w14:textId="77777777" w:rsidTr="1BA29194">
        <w:trPr>
          <w:trHeight w:val="300"/>
        </w:trPr>
        <w:tc>
          <w:tcPr>
            <w:tcW w:w="8714" w:type="dxa"/>
            <w:gridSpan w:val="5"/>
          </w:tcPr>
          <w:p w14:paraId="3F54AEF2" w14:textId="7095A877" w:rsidR="771FE105" w:rsidRPr="00904D37" w:rsidRDefault="45ACBB4D" w:rsidP="00904D37">
            <w:pPr>
              <w:spacing w:line="276" w:lineRule="auto"/>
            </w:pPr>
            <w:r>
              <w:t>Contraintes</w:t>
            </w:r>
          </w:p>
        </w:tc>
      </w:tr>
      <w:tr w:rsidR="771FE105" w:rsidRPr="00904D37" w14:paraId="6DBD0A5F" w14:textId="77777777" w:rsidTr="1BA29194">
        <w:trPr>
          <w:trHeight w:val="300"/>
        </w:trPr>
        <w:tc>
          <w:tcPr>
            <w:tcW w:w="2610" w:type="dxa"/>
          </w:tcPr>
          <w:p w14:paraId="17B4F1AA" w14:textId="3FF29634" w:rsidR="788EC190" w:rsidRPr="00904D37" w:rsidRDefault="788EC190" w:rsidP="00904D37">
            <w:pPr>
              <w:spacing w:line="276" w:lineRule="auto"/>
            </w:pPr>
            <w:r w:rsidRPr="00904D37">
              <w:t>Budget</w:t>
            </w:r>
          </w:p>
        </w:tc>
        <w:tc>
          <w:tcPr>
            <w:tcW w:w="1245" w:type="dxa"/>
          </w:tcPr>
          <w:p w14:paraId="1C4A068B" w14:textId="5FB28EC9" w:rsidR="1BA29194" w:rsidRDefault="1BA29194" w:rsidP="1BA29194">
            <w:pPr>
              <w:spacing w:line="276" w:lineRule="auto"/>
            </w:pPr>
            <w:r>
              <w:t>≤</w:t>
            </w:r>
          </w:p>
        </w:tc>
        <w:tc>
          <w:tcPr>
            <w:tcW w:w="1755" w:type="dxa"/>
          </w:tcPr>
          <w:p w14:paraId="6FA85924" w14:textId="4CB74BE5" w:rsidR="1BA29194" w:rsidRDefault="1BA29194" w:rsidP="1BA29194">
            <w:pPr>
              <w:spacing w:line="276" w:lineRule="auto"/>
            </w:pPr>
            <w:r>
              <w:t>50</w:t>
            </w:r>
          </w:p>
        </w:tc>
        <w:tc>
          <w:tcPr>
            <w:tcW w:w="941" w:type="dxa"/>
          </w:tcPr>
          <w:p w14:paraId="0EB314E5" w14:textId="3D1789B5" w:rsidR="1BA29194" w:rsidRDefault="1BA29194" w:rsidP="1BA29194">
            <w:pPr>
              <w:spacing w:line="276" w:lineRule="auto"/>
            </w:pPr>
            <w:r>
              <w:t>$ (CAD)</w:t>
            </w:r>
          </w:p>
        </w:tc>
        <w:tc>
          <w:tcPr>
            <w:tcW w:w="2163" w:type="dxa"/>
          </w:tcPr>
          <w:p w14:paraId="28091047" w14:textId="090B781C" w:rsidR="1BA29194" w:rsidRDefault="1BA29194" w:rsidP="1BA29194">
            <w:pPr>
              <w:spacing w:line="276" w:lineRule="auto"/>
            </w:pPr>
            <w:r>
              <w:t>Calcul de cout des matériaux</w:t>
            </w:r>
          </w:p>
        </w:tc>
      </w:tr>
      <w:tr w:rsidR="788EC190" w:rsidRPr="00904D37" w14:paraId="67E46DF1" w14:textId="77777777" w:rsidTr="1BA29194">
        <w:trPr>
          <w:trHeight w:val="300"/>
        </w:trPr>
        <w:tc>
          <w:tcPr>
            <w:tcW w:w="2610" w:type="dxa"/>
          </w:tcPr>
          <w:p w14:paraId="1472C7D3" w14:textId="44A266BC" w:rsidR="788EC190" w:rsidRPr="00904D37" w:rsidRDefault="04930C31" w:rsidP="00904D37">
            <w:pPr>
              <w:spacing w:line="276" w:lineRule="auto"/>
            </w:pPr>
            <w:r>
              <w:t>Mise en place</w:t>
            </w:r>
          </w:p>
        </w:tc>
        <w:tc>
          <w:tcPr>
            <w:tcW w:w="1245" w:type="dxa"/>
          </w:tcPr>
          <w:p w14:paraId="7A1AB87C" w14:textId="3C2F7176" w:rsidR="788EC190" w:rsidRPr="00904D37" w:rsidRDefault="788EC190" w:rsidP="00904D37">
            <w:pPr>
              <w:spacing w:line="276" w:lineRule="auto"/>
            </w:pPr>
            <w:r w:rsidRPr="00904D37">
              <w:t>≤</w:t>
            </w:r>
          </w:p>
        </w:tc>
        <w:tc>
          <w:tcPr>
            <w:tcW w:w="1755" w:type="dxa"/>
          </w:tcPr>
          <w:p w14:paraId="11BFBA2D" w14:textId="076D8CEE" w:rsidR="788EC190" w:rsidRPr="00904D37" w:rsidRDefault="788EC190" w:rsidP="00904D37">
            <w:pPr>
              <w:spacing w:line="276" w:lineRule="auto"/>
            </w:pPr>
            <w:r w:rsidRPr="00904D37">
              <w:t>5</w:t>
            </w:r>
          </w:p>
        </w:tc>
        <w:tc>
          <w:tcPr>
            <w:tcW w:w="941" w:type="dxa"/>
          </w:tcPr>
          <w:p w14:paraId="0F1A86A9" w14:textId="242F9EE5" w:rsidR="788EC190" w:rsidRPr="00904D37" w:rsidRDefault="788EC190" w:rsidP="00904D37">
            <w:pPr>
              <w:spacing w:line="276" w:lineRule="auto"/>
            </w:pPr>
            <w:r w:rsidRPr="00904D37">
              <w:t>Minutes</w:t>
            </w:r>
          </w:p>
        </w:tc>
        <w:tc>
          <w:tcPr>
            <w:tcW w:w="2163" w:type="dxa"/>
          </w:tcPr>
          <w:p w14:paraId="7555AE72" w14:textId="7434A671" w:rsidR="788EC190" w:rsidRPr="00904D37" w:rsidRDefault="04930C31" w:rsidP="00904D37">
            <w:pPr>
              <w:spacing w:line="276" w:lineRule="auto"/>
            </w:pPr>
            <w:r>
              <w:t>Tester le prototype pour voir combien de temps il prend pour monter &amp; démontrer</w:t>
            </w:r>
          </w:p>
        </w:tc>
      </w:tr>
      <w:tr w:rsidR="44FBFBA3" w:rsidRPr="00904D37" w14:paraId="2DAFEFFE" w14:textId="77777777" w:rsidTr="1BA29194">
        <w:trPr>
          <w:trHeight w:val="300"/>
        </w:trPr>
        <w:tc>
          <w:tcPr>
            <w:tcW w:w="2610" w:type="dxa"/>
          </w:tcPr>
          <w:p w14:paraId="5D7599E1" w14:textId="0FB72E84" w:rsidR="25C4BBF7" w:rsidRPr="00904D37" w:rsidRDefault="11FD1028" w:rsidP="00904D37">
            <w:pPr>
              <w:spacing w:line="276" w:lineRule="auto"/>
            </w:pPr>
            <w:r>
              <w:t>Durée (de l’activité)</w:t>
            </w:r>
          </w:p>
        </w:tc>
        <w:tc>
          <w:tcPr>
            <w:tcW w:w="1245" w:type="dxa"/>
          </w:tcPr>
          <w:p w14:paraId="68D841AE" w14:textId="5D093341" w:rsidR="25C4BBF7" w:rsidRPr="00904D37" w:rsidRDefault="431A3A93" w:rsidP="00904D37">
            <w:pPr>
              <w:spacing w:line="276" w:lineRule="auto"/>
            </w:pPr>
            <w:r w:rsidRPr="00904D37">
              <w:t>=</w:t>
            </w:r>
          </w:p>
        </w:tc>
        <w:tc>
          <w:tcPr>
            <w:tcW w:w="1755" w:type="dxa"/>
          </w:tcPr>
          <w:p w14:paraId="4C5AE58B" w14:textId="34A6FC6C" w:rsidR="25C4BBF7" w:rsidRPr="00904D37" w:rsidRDefault="431A3A93" w:rsidP="00904D37">
            <w:pPr>
              <w:spacing w:line="276" w:lineRule="auto"/>
            </w:pPr>
            <w:r w:rsidRPr="00904D37">
              <w:t>20 à 60</w:t>
            </w:r>
          </w:p>
        </w:tc>
        <w:tc>
          <w:tcPr>
            <w:tcW w:w="941" w:type="dxa"/>
          </w:tcPr>
          <w:p w14:paraId="23005547" w14:textId="078A4E40" w:rsidR="25C4BBF7" w:rsidRPr="00904D37" w:rsidRDefault="431A3A93" w:rsidP="00904D37">
            <w:pPr>
              <w:spacing w:line="276" w:lineRule="auto"/>
            </w:pPr>
            <w:r w:rsidRPr="00904D37">
              <w:t>Minutes</w:t>
            </w:r>
          </w:p>
        </w:tc>
        <w:tc>
          <w:tcPr>
            <w:tcW w:w="2163" w:type="dxa"/>
          </w:tcPr>
          <w:p w14:paraId="2E971398" w14:textId="1EC64B69" w:rsidR="25C4BBF7" w:rsidRPr="00904D37" w:rsidRDefault="11FD1028" w:rsidP="00904D37">
            <w:pPr>
              <w:spacing w:line="276" w:lineRule="auto"/>
            </w:pPr>
            <w:r>
              <w:t>Faire l’activité nous-mêmes et ajouter 20 minutes au temps qu’il nous prend pour le faire (pour prendre en compte le fait que nous sommes plus âgées que les utilisateurs)</w:t>
            </w:r>
          </w:p>
        </w:tc>
      </w:tr>
      <w:tr w:rsidR="1118B57D" w14:paraId="4D5B07E0" w14:textId="77777777" w:rsidTr="7AD0F969">
        <w:trPr>
          <w:trHeight w:val="300"/>
        </w:trPr>
        <w:tc>
          <w:tcPr>
            <w:tcW w:w="2610" w:type="dxa"/>
          </w:tcPr>
          <w:p w14:paraId="5982EADB" w14:textId="1907F614" w:rsidR="1118B57D" w:rsidRDefault="1118B57D" w:rsidP="1118B57D">
            <w:pPr>
              <w:spacing w:line="276" w:lineRule="auto"/>
            </w:pPr>
            <w:r>
              <w:t xml:space="preserve">Taille de l’activité (Longueur </w:t>
            </w:r>
            <w:r w:rsidR="1597C6BF">
              <w:t>x</w:t>
            </w:r>
            <w:r w:rsidR="7B211C7B">
              <w:t xml:space="preserve"> </w:t>
            </w:r>
            <w:r w:rsidR="1597C6BF">
              <w:t>Largeur</w:t>
            </w:r>
            <w:r>
              <w:t xml:space="preserve"> x</w:t>
            </w:r>
          </w:p>
          <w:p w14:paraId="29382BCA" w14:textId="6571C3A9" w:rsidR="1118B57D" w:rsidRDefault="1118B57D" w:rsidP="1118B57D">
            <w:pPr>
              <w:spacing w:line="276" w:lineRule="auto"/>
            </w:pPr>
            <w:r>
              <w:t>Hauteur) [1]</w:t>
            </w:r>
          </w:p>
        </w:tc>
        <w:tc>
          <w:tcPr>
            <w:tcW w:w="1245" w:type="dxa"/>
          </w:tcPr>
          <w:p w14:paraId="0F3EE69D" w14:textId="4095B705" w:rsidR="1118B57D" w:rsidRDefault="1118B57D" w:rsidP="1118B57D">
            <w:pPr>
              <w:spacing w:line="276" w:lineRule="auto"/>
            </w:pPr>
            <w:r>
              <w:t>≤</w:t>
            </w:r>
          </w:p>
        </w:tc>
        <w:tc>
          <w:tcPr>
            <w:tcW w:w="1755" w:type="dxa"/>
          </w:tcPr>
          <w:p w14:paraId="0FD8ADA8" w14:textId="574050D1" w:rsidR="1118B57D" w:rsidRDefault="1118B57D" w:rsidP="1118B57D">
            <w:pPr>
              <w:spacing w:line="276" w:lineRule="auto"/>
            </w:pPr>
            <w:r>
              <w:t>28,55x 19,61x 15,27</w:t>
            </w:r>
          </w:p>
        </w:tc>
        <w:tc>
          <w:tcPr>
            <w:tcW w:w="941" w:type="dxa"/>
          </w:tcPr>
          <w:p w14:paraId="538CAF57" w14:textId="42DDC898" w:rsidR="1118B57D" w:rsidRDefault="1118B57D" w:rsidP="1118B57D">
            <w:pPr>
              <w:spacing w:line="276" w:lineRule="auto"/>
            </w:pPr>
            <w:r>
              <w:t>Pouces</w:t>
            </w:r>
          </w:p>
        </w:tc>
        <w:tc>
          <w:tcPr>
            <w:tcW w:w="2163" w:type="dxa"/>
          </w:tcPr>
          <w:p w14:paraId="00AA6603" w14:textId="0CDAAFCB" w:rsidR="1118B57D" w:rsidRDefault="1118B57D" w:rsidP="1118B57D">
            <w:pPr>
              <w:spacing w:line="276" w:lineRule="auto"/>
            </w:pPr>
            <w:r>
              <w:t>Mesurer la taille de l’activité (non incluant des aspects qui sont en ligne).</w:t>
            </w:r>
          </w:p>
        </w:tc>
      </w:tr>
    </w:tbl>
    <w:p w14:paraId="5D3355CC" w14:textId="0389FC43" w:rsidR="39CABE8A" w:rsidRPr="00904D37" w:rsidRDefault="39CABE8A" w:rsidP="6DDEEEE3">
      <w:pPr>
        <w:pStyle w:val="Heading1"/>
        <w:spacing w:before="240"/>
        <w:rPr>
          <w:rFonts w:ascii="Times New Roman" w:hAnsi="Times New Roman" w:cs="Times New Roman"/>
          <w:sz w:val="24"/>
          <w:szCs w:val="24"/>
        </w:rPr>
      </w:pPr>
      <w:r w:rsidRPr="1BA29194">
        <w:rPr>
          <w:rFonts w:ascii="Times New Roman" w:hAnsi="Times New Roman" w:cs="Times New Roman"/>
        </w:rPr>
        <w:t>Renseignements inconnus</w:t>
      </w:r>
    </w:p>
    <w:p w14:paraId="003496B7" w14:textId="6DB78088" w:rsidR="39CABE8A" w:rsidRPr="00904D37" w:rsidRDefault="39CABE8A" w:rsidP="00904D37">
      <w:pPr>
        <w:spacing w:before="240" w:after="240" w:line="276" w:lineRule="auto"/>
      </w:pPr>
      <w:r w:rsidRPr="1BA29194">
        <w:rPr>
          <w:b/>
          <w:bCs/>
        </w:rPr>
        <w:t>Fréquence de l’activité</w:t>
      </w:r>
      <w:r w:rsidR="00324037">
        <w:rPr>
          <w:b/>
          <w:bCs/>
        </w:rPr>
        <w:t xml:space="preserve"> </w:t>
      </w:r>
      <w:r w:rsidR="381FAFC7" w:rsidRPr="1BA29194">
        <w:rPr>
          <w:b/>
          <w:bCs/>
        </w:rPr>
        <w:t xml:space="preserve">: </w:t>
      </w:r>
      <w:r>
        <w:t>L’activité est-elle prévue pour être répétée régulièrement ou s’agit-il d’une seule présentation ponctuelle ?</w:t>
      </w:r>
      <w:r w:rsidR="241D6E44">
        <w:t xml:space="preserve"> </w:t>
      </w:r>
      <w:r>
        <w:t>Si elle est répétée, sera-t-elle proposée dans plusieurs écoles ou au même endroit à des intervalles spécifiques (mensuels, trimestriels, annuels) ?</w:t>
      </w:r>
    </w:p>
    <w:p w14:paraId="0DA86EFB" w14:textId="2418FD3B" w:rsidR="39CABE8A" w:rsidRPr="00904D37" w:rsidRDefault="39CABE8A" w:rsidP="00904D37">
      <w:pPr>
        <w:spacing w:before="240" w:after="240" w:line="276" w:lineRule="auto"/>
      </w:pPr>
      <w:r w:rsidRPr="1BA29194">
        <w:rPr>
          <w:b/>
          <w:bCs/>
        </w:rPr>
        <w:t>Période de l’année</w:t>
      </w:r>
      <w:r w:rsidR="00324037">
        <w:rPr>
          <w:b/>
          <w:bCs/>
        </w:rPr>
        <w:t xml:space="preserve"> </w:t>
      </w:r>
      <w:r w:rsidR="15F40DB5" w:rsidRPr="1BA29194">
        <w:rPr>
          <w:b/>
          <w:bCs/>
        </w:rPr>
        <w:t xml:space="preserve">: </w:t>
      </w:r>
      <w:r>
        <w:t>À quelle période de l’année l’activité se déroulera-t-elle ?</w:t>
      </w:r>
      <w:r w:rsidR="35908AEB">
        <w:t xml:space="preserve"> </w:t>
      </w:r>
      <w:r>
        <w:t>Y a-t-il des périodes spécifiques à privilégier (exemple : Semaine de la Terre, mois de l’environnement, ou pendant l’année scolaire classique) ?</w:t>
      </w:r>
      <w:r w:rsidR="0A2F8B2D">
        <w:t xml:space="preserve"> </w:t>
      </w:r>
      <w:r>
        <w:t>La saison ou la météo auront-elles un impact sur la réalisation (par exemple, activités en plein air ou selon des ressources spécifiques) ?</w:t>
      </w:r>
    </w:p>
    <w:p w14:paraId="6242AE3E" w14:textId="0FBEC1AF" w:rsidR="39CABE8A" w:rsidRPr="00904D37" w:rsidRDefault="39CABE8A" w:rsidP="1BA29194">
      <w:pPr>
        <w:spacing w:before="240" w:after="240" w:line="276" w:lineRule="auto"/>
        <w:rPr>
          <w:lang w:val="fr-FR"/>
        </w:rPr>
      </w:pPr>
      <w:r w:rsidRPr="1BA29194">
        <w:rPr>
          <w:b/>
          <w:bCs/>
          <w:lang w:val="fr-FR"/>
        </w:rPr>
        <w:t xml:space="preserve">Financement et </w:t>
      </w:r>
      <w:r w:rsidR="00324037" w:rsidRPr="1BA29194">
        <w:rPr>
          <w:b/>
          <w:bCs/>
          <w:lang w:val="fr-FR"/>
        </w:rPr>
        <w:t>accessibilité :</w:t>
      </w:r>
      <w:r w:rsidR="2786A5A3" w:rsidRPr="1BA29194">
        <w:rPr>
          <w:b/>
          <w:bCs/>
          <w:lang w:val="fr-FR"/>
        </w:rPr>
        <w:t xml:space="preserve"> </w:t>
      </w:r>
      <w:r w:rsidRPr="1BA29194">
        <w:rPr>
          <w:lang w:val="fr-FR"/>
        </w:rPr>
        <w:t>Cette activité sera-t-elle entièrement financée et offerte gratuitement aux participants, ou des frais d’inscription sont-ils demandés ?</w:t>
      </w:r>
      <w:r w:rsidR="531FA9FC" w:rsidRPr="1BA29194">
        <w:rPr>
          <w:lang w:val="fr-FR"/>
        </w:rPr>
        <w:t xml:space="preserve"> </w:t>
      </w:r>
      <w:r w:rsidRPr="1BA29194">
        <w:rPr>
          <w:lang w:val="fr-FR"/>
        </w:rPr>
        <w:t>Si des frais sont appliqués, quel en est le montant prévu et comment sont-ils justifiés auprès des parents ou des écoles ?</w:t>
      </w:r>
      <w:r w:rsidR="77143F13" w:rsidRPr="1BA29194">
        <w:rPr>
          <w:lang w:val="fr-FR"/>
        </w:rPr>
        <w:t xml:space="preserve"> </w:t>
      </w:r>
      <w:r w:rsidRPr="1BA29194">
        <w:rPr>
          <w:lang w:val="fr-FR"/>
        </w:rPr>
        <w:t>Des subventions ou partenariats (ex. : écoles, municipalités, entreprises locales) sont-ils envisagés pour réduire les coûts ?</w:t>
      </w:r>
    </w:p>
    <w:p w14:paraId="3F05C152" w14:textId="269E0715" w:rsidR="39CABE8A" w:rsidRPr="00904D37" w:rsidRDefault="39CABE8A" w:rsidP="00904D37">
      <w:pPr>
        <w:spacing w:before="240" w:after="240" w:line="276" w:lineRule="auto"/>
        <w:rPr>
          <w:lang w:val="fr-FR"/>
        </w:rPr>
      </w:pPr>
      <w:r w:rsidRPr="1BA29194">
        <w:rPr>
          <w:b/>
          <w:bCs/>
          <w:lang w:val="fr-FR"/>
        </w:rPr>
        <w:t xml:space="preserve">Matériel requis et </w:t>
      </w:r>
      <w:r w:rsidR="00324037" w:rsidRPr="1BA29194">
        <w:rPr>
          <w:b/>
          <w:bCs/>
          <w:lang w:val="fr-FR"/>
        </w:rPr>
        <w:t>logistique :</w:t>
      </w:r>
      <w:r w:rsidR="19C58155" w:rsidRPr="1BA29194">
        <w:rPr>
          <w:b/>
          <w:bCs/>
          <w:lang w:val="fr-FR"/>
        </w:rPr>
        <w:t xml:space="preserve"> </w:t>
      </w:r>
      <w:r w:rsidRPr="1BA29194">
        <w:rPr>
          <w:lang w:val="fr-FR"/>
        </w:rPr>
        <w:t>Les enseignants sont-ils formés au préalable pour reproduire l’activité ou le tout sera-t-il animé par un intervenant externe à chaque fois ?</w:t>
      </w:r>
    </w:p>
    <w:p w14:paraId="3990C587" w14:textId="30EC6476" w:rsidR="2096A7E1" w:rsidRPr="00904D37" w:rsidRDefault="31098B73" w:rsidP="00904D37">
      <w:pPr>
        <w:spacing w:before="240" w:after="240" w:line="276" w:lineRule="auto"/>
        <w:rPr>
          <w:lang w:val="fr-FR"/>
        </w:rPr>
      </w:pPr>
      <w:r w:rsidRPr="1BA29194">
        <w:rPr>
          <w:b/>
          <w:bCs/>
          <w:lang w:val="fr-FR"/>
        </w:rPr>
        <w:t xml:space="preserve">Public </w:t>
      </w:r>
      <w:r w:rsidR="00324037" w:rsidRPr="1BA29194">
        <w:rPr>
          <w:b/>
          <w:bCs/>
          <w:lang w:val="fr-FR"/>
        </w:rPr>
        <w:t>cible :</w:t>
      </w:r>
      <w:r w:rsidR="0E48DBDB" w:rsidRPr="1BA29194">
        <w:rPr>
          <w:b/>
          <w:bCs/>
          <w:lang w:val="fr-FR"/>
        </w:rPr>
        <w:t xml:space="preserve"> </w:t>
      </w:r>
      <w:r w:rsidRPr="1BA29194">
        <w:rPr>
          <w:lang w:val="fr-FR"/>
        </w:rPr>
        <w:t>Y a-t-il une différence dans la manière de présenter l’activité selon les niveaux scolaires (exemple : ajustement du contenu pour les 4e vs les 7e années) ?</w:t>
      </w:r>
      <w:r w:rsidR="629EFCDC" w:rsidRPr="1BA29194">
        <w:rPr>
          <w:lang w:val="fr-FR"/>
        </w:rPr>
        <w:t xml:space="preserve"> </w:t>
      </w:r>
      <w:r w:rsidRPr="1BA29194">
        <w:rPr>
          <w:lang w:val="fr-FR"/>
        </w:rPr>
        <w:t>Quel est le nombre exact d’élèves prévu par groupe, et y a-t-il une limite maximale à respecter pour garantir l’efficacité de l’activité ?</w:t>
      </w:r>
    </w:p>
    <w:p w14:paraId="40964F03" w14:textId="24D1EC15" w:rsidR="2096A7E1" w:rsidRPr="00904D37" w:rsidRDefault="7AEE72A1" w:rsidP="00904D37">
      <w:pPr>
        <w:pStyle w:val="Heading1"/>
        <w:rPr>
          <w:rFonts w:ascii="Times New Roman" w:hAnsi="Times New Roman" w:cs="Times New Roman"/>
          <w:color w:val="000000" w:themeColor="text1"/>
        </w:rPr>
      </w:pPr>
      <w:r w:rsidRPr="1BA29194">
        <w:rPr>
          <w:rFonts w:ascii="Times New Roman" w:hAnsi="Times New Roman" w:cs="Times New Roman"/>
        </w:rPr>
        <w:t xml:space="preserve">Réflexion </w:t>
      </w:r>
    </w:p>
    <w:p w14:paraId="7D26051C" w14:textId="2679B817" w:rsidR="1EA1E731" w:rsidRPr="00904D37" w:rsidRDefault="0D33FA73" w:rsidP="00904D37">
      <w:pPr>
        <w:spacing w:after="0" w:line="276" w:lineRule="auto"/>
        <w:jc w:val="both"/>
      </w:pPr>
      <w:r>
        <w:t xml:space="preserve">Le client a </w:t>
      </w:r>
      <w:r w:rsidR="03F74770">
        <w:t>communiqué</w:t>
      </w:r>
      <w:r>
        <w:t xml:space="preserve"> de l’information basique sur </w:t>
      </w:r>
      <w:r w:rsidR="252A7E98">
        <w:t xml:space="preserve">les besoins nécessaires. Cette information nous donne </w:t>
      </w:r>
      <w:r w:rsidR="7B7BCDA1">
        <w:t>u</w:t>
      </w:r>
      <w:r w:rsidR="252A7E98">
        <w:t>n</w:t>
      </w:r>
      <w:r w:rsidR="37F16F4A">
        <w:t>e</w:t>
      </w:r>
      <w:r w:rsidR="252A7E98">
        <w:t xml:space="preserve"> compréhension des problématiques enjeux </w:t>
      </w:r>
      <w:r w:rsidR="787FD849">
        <w:t xml:space="preserve">qui impact directement le processus de conception pour notre équipe. La discussion qui a été faite en salle de classe donne des clarifications des besoins de bilinguismes, </w:t>
      </w:r>
      <w:r w:rsidR="3E29B473">
        <w:t xml:space="preserve">des besoins pour ceux qui ont des accommodations scolaires </w:t>
      </w:r>
      <w:r w:rsidR="704C5A0B">
        <w:t>(aveugle ou difficulté d’entendre), l’importance que celle-ci soit interactive</w:t>
      </w:r>
      <w:r w:rsidR="418B4A18">
        <w:t xml:space="preserve"> et que l’activité soit facile </w:t>
      </w:r>
      <w:r w:rsidR="67FD0352">
        <w:t>à</w:t>
      </w:r>
      <w:r w:rsidR="418B4A18">
        <w:t xml:space="preserve"> transporter mais aussi facile </w:t>
      </w:r>
      <w:r w:rsidR="43D6E686">
        <w:t>à</w:t>
      </w:r>
      <w:r w:rsidR="418B4A18">
        <w:t xml:space="preserve"> installer. Après la rencontre </w:t>
      </w:r>
      <w:r w:rsidR="6FB6E424">
        <w:t>la hiérarchie</w:t>
      </w:r>
      <w:r w:rsidR="418B4A18">
        <w:t xml:space="preserve"> des critères de conception a été </w:t>
      </w:r>
      <w:r w:rsidR="0181D927">
        <w:t>bouleverser</w:t>
      </w:r>
      <w:r w:rsidR="418B4A18">
        <w:t>, l</w:t>
      </w:r>
      <w:r w:rsidR="34D54DDD">
        <w:t xml:space="preserve">es critères </w:t>
      </w:r>
      <w:r w:rsidR="61C12C76">
        <w:t xml:space="preserve">les plus importantes pour le client sont </w:t>
      </w:r>
      <w:r w:rsidR="0626C107">
        <w:t>l’importance de l’interactiver pour garder les jeunes intéressés</w:t>
      </w:r>
      <w:r w:rsidR="09EBCD07">
        <w:t xml:space="preserve">, que cette activité peut être réutiliser plusieurs </w:t>
      </w:r>
      <w:proofErr w:type="spellStart"/>
      <w:r w:rsidR="09EBCD07">
        <w:t>foi</w:t>
      </w:r>
      <w:r w:rsidR="3315CBB1">
        <w:t>t</w:t>
      </w:r>
      <w:proofErr w:type="spellEnd"/>
      <w:r w:rsidR="09EBCD07">
        <w:t xml:space="preserve"> dans une journée ou dans une semaine et qu’il soit facile à installer car de la contrainte d’un</w:t>
      </w:r>
      <w:r w:rsidR="5FF93154">
        <w:t xml:space="preserve"> animateur pour des classes d’environ 30 étudiants. </w:t>
      </w:r>
      <w:r w:rsidR="248C85F5">
        <w:t xml:space="preserve">Quand comparer aux identifications des besoins du Livrable B produit par notre équipe, les critères expliquer sont tous les mêmes énoncés par le </w:t>
      </w:r>
      <w:r w:rsidR="028A2CA1">
        <w:t>client</w:t>
      </w:r>
      <w:r w:rsidR="4ED45363">
        <w:t>.</w:t>
      </w:r>
      <w:r w:rsidR="028A2CA1">
        <w:t xml:space="preserve"> Leur ordre de priorisation </w:t>
      </w:r>
      <w:r w:rsidR="5A90A4F2">
        <w:t>est quoi la rencontre du client à changer qui nous a donner des o</w:t>
      </w:r>
      <w:r w:rsidR="13AD358B">
        <w:t>bstacles dans notre processus de priorisation des critères pour notr</w:t>
      </w:r>
      <w:r w:rsidR="3A2CFEB5">
        <w:t xml:space="preserve">e projet de conception. </w:t>
      </w:r>
    </w:p>
    <w:p w14:paraId="00EBFA34" w14:textId="0DA06A7A" w:rsidR="297A0414" w:rsidRPr="00904D37" w:rsidRDefault="297A0414" w:rsidP="00904D37">
      <w:pPr>
        <w:spacing w:after="0" w:line="276" w:lineRule="auto"/>
        <w:jc w:val="both"/>
      </w:pPr>
    </w:p>
    <w:p w14:paraId="55461F00" w14:textId="630310E6" w:rsidR="297A0414" w:rsidRPr="00904D37" w:rsidRDefault="430FF21B" w:rsidP="6DDEEEE3">
      <w:pPr>
        <w:pStyle w:val="Heading1"/>
      </w:pPr>
      <w:r>
        <w:t>Gestion de projet</w:t>
      </w:r>
    </w:p>
    <w:p w14:paraId="4CD0921F" w14:textId="4CDF7D9D" w:rsidR="297A0414" w:rsidRPr="00904D37" w:rsidRDefault="430FF21B" w:rsidP="6DDEEEE3">
      <w:pPr>
        <w:spacing w:after="0" w:line="276" w:lineRule="auto"/>
        <w:rPr>
          <w:rStyle w:val="Hyperlink"/>
        </w:rPr>
      </w:pPr>
      <w:r>
        <w:t xml:space="preserve">Lien pour le Trello: </w:t>
      </w:r>
      <w:hyperlink r:id="rId11">
        <w:r w:rsidRPr="6DDEEEE3">
          <w:rPr>
            <w:rStyle w:val="Hyperlink"/>
          </w:rPr>
          <w:t>https://trello.com/invite/b/67854de1c174241761255377/ATTIc3a0c1ebe3a657b45168efe4dc6f20bb44B601A6/gng1503</w:t>
        </w:r>
      </w:hyperlink>
    </w:p>
    <w:p w14:paraId="38C1A4A7" w14:textId="54ACD3CF" w:rsidR="3198ADE1" w:rsidRPr="00904D37" w:rsidRDefault="1F87E0F2" w:rsidP="6DDEEEE3">
      <w:pPr>
        <w:pStyle w:val="Heading1"/>
        <w:rPr>
          <w:rFonts w:ascii="Times New Roman" w:hAnsi="Times New Roman" w:cs="Times New Roman"/>
        </w:rPr>
      </w:pPr>
      <w:r>
        <w:t>Conc</w:t>
      </w:r>
      <w:r w:rsidR="54F04AD2">
        <w:t>lusion</w:t>
      </w:r>
    </w:p>
    <w:p w14:paraId="07881DEA" w14:textId="258FE927" w:rsidR="2096A7E1" w:rsidRPr="00904D37" w:rsidRDefault="6CA19FB3" w:rsidP="00904D37">
      <w:pPr>
        <w:spacing w:line="276" w:lineRule="auto"/>
        <w:jc w:val="both"/>
      </w:pPr>
      <w:r>
        <w:t>Ce livrable C a permis d'établir un cadre précis pour le développement de notre activité pédagogique environnementale. En définissant des spécifications techniques détaillées et mesurables, nous avons posé les fondations d'une solution qui répond aux besoins identifiés tout en respectant les contraintes du projet. Les critères établis assurent une activité interactive et engageante pour les élèves, une mise en œuvre pratique et efficace pour les enseignants, ainsi qu'une approche inclusive et accessible à tous, tout en maintenant un impact environnemental minimal et une viabilité économique. Cette étape cruciale de notre processus de conception nous permet maintenant d'avancer vers le développement d'une solution concrète qui sensibilisera efficacement les jeunes aux enjeux environnementaux tout en leur offrant une expérience d'apprentissage enrichissante et adaptée à leur niveau</w:t>
      </w:r>
      <w:r w:rsidR="0011413B">
        <w:t>.</w:t>
      </w:r>
    </w:p>
    <w:p w14:paraId="17EBCCBA" w14:textId="1F7971CF" w:rsidR="5FA1E873" w:rsidRPr="00904D37" w:rsidRDefault="5FA1E873" w:rsidP="00904D37">
      <w:pPr>
        <w:spacing w:line="276" w:lineRule="auto"/>
      </w:pPr>
      <w:r>
        <w:br w:type="page"/>
      </w:r>
    </w:p>
    <w:p w14:paraId="49A30C48" w14:textId="0F1AF369" w:rsidR="0011413B" w:rsidRPr="00904D37" w:rsidRDefault="0011413B" w:rsidP="00904D37">
      <w:pPr>
        <w:pStyle w:val="Heading1"/>
        <w:rPr>
          <w:rFonts w:ascii="Times New Roman" w:hAnsi="Times New Roman" w:cs="Times New Roman"/>
        </w:rPr>
      </w:pPr>
      <w:r w:rsidRPr="1BA29194">
        <w:rPr>
          <w:rFonts w:ascii="Times New Roman" w:hAnsi="Times New Roman" w:cs="Times New Roman"/>
        </w:rPr>
        <w:t>Références</w:t>
      </w:r>
    </w:p>
    <w:p w14:paraId="7B414BE6" w14:textId="49F19929" w:rsidR="0044782D" w:rsidRPr="00904D37" w:rsidRDefault="25C2D602" w:rsidP="00904D37">
      <w:pPr>
        <w:pStyle w:val="ListParagraph"/>
        <w:numPr>
          <w:ilvl w:val="0"/>
          <w:numId w:val="5"/>
        </w:numPr>
        <w:spacing w:line="276" w:lineRule="auto"/>
        <w:rPr>
          <w:lang w:val="fr-FR"/>
        </w:rPr>
      </w:pPr>
      <w:r>
        <w:t>“102L Stackable Tough Strong Storage Tote Bin, Plastic Organizer Box, Black Base &amp; Yellow Snap-on Lid”  (</w:t>
      </w:r>
      <w:proofErr w:type="spellStart"/>
      <w:r>
        <w:t>n.d</w:t>
      </w:r>
      <w:proofErr w:type="spellEnd"/>
      <w:r>
        <w:t xml:space="preserve">)., Home Depot,  </w:t>
      </w:r>
      <w:hyperlink r:id="rId12">
        <w:r w:rsidRPr="1BA29194">
          <w:rPr>
            <w:rStyle w:val="Hyperlink"/>
          </w:rPr>
          <w:t>https://www.homedepot.ca/product/hdx-102l-stackable-tough-strong-storage-tote-bin-plastic-organizer-box-black-base-yellow-snap-on-lid/1000706729?eid=PS_GO_140203__ALL_PLA-526641&amp;eid=PS_GOOGLE_D00_Corporate_GGL_Shopping_All-Products_All%20Products__PRODUCT_GROUP_pla-294357559827&amp;pid=1000706729&amp;store=7025&amp;gclsrc=aw.ds&amp;gad_source=1&amp;gbraid=0AAAAADhdmz4a1gXBTnra_Z9lsbp_XnDg3&amp;gclid=CjwKCAiAneK8BhAVEiwAoy2HYaKKyuiyQAAznpeMltig_2hktQBEFIunV7b28EaPk9IXSeqD59X2bhoCWtUQAvD_BwE</w:t>
        </w:r>
      </w:hyperlink>
    </w:p>
    <w:p w14:paraId="3DB230F2" w14:textId="13C4F0D5" w:rsidR="0044782D" w:rsidRPr="00904D37" w:rsidRDefault="5B8ABDA9" w:rsidP="00904D37">
      <w:pPr>
        <w:pStyle w:val="ListParagraph"/>
        <w:numPr>
          <w:ilvl w:val="0"/>
          <w:numId w:val="5"/>
        </w:numPr>
        <w:spacing w:line="276" w:lineRule="auto"/>
      </w:pPr>
      <w:r w:rsidRPr="00904D37">
        <w:t xml:space="preserve">Shery “Adventures in Engineering and Science Summer Day Camps” 2024, Google Maps, https://maps.app.goo.gl/jMKch3XLec34xc4TA </w:t>
      </w:r>
    </w:p>
    <w:p w14:paraId="5C5C0B1D" w14:textId="0CF3EF1D" w:rsidR="0044782D" w:rsidRPr="00904D37" w:rsidRDefault="5B8ABDA9" w:rsidP="00904D37">
      <w:pPr>
        <w:pStyle w:val="ListParagraph"/>
        <w:numPr>
          <w:ilvl w:val="0"/>
          <w:numId w:val="5"/>
        </w:numPr>
        <w:spacing w:before="240" w:after="240" w:line="276" w:lineRule="auto"/>
      </w:pPr>
      <w:r>
        <w:t xml:space="preserve">Liu, Yang “Adventures in Engineering and Science Summer Day Camps </w:t>
      </w:r>
      <w:proofErr w:type="gramStart"/>
      <w:r>
        <w:t>“ 2024</w:t>
      </w:r>
      <w:proofErr w:type="gramEnd"/>
      <w:r>
        <w:t xml:space="preserve">, Google Maps, </w:t>
      </w:r>
      <w:hyperlink r:id="rId13">
        <w:r w:rsidRPr="1BA29194">
          <w:rPr>
            <w:rStyle w:val="Hyperlink"/>
          </w:rPr>
          <w:t>https://maps.app.goo.gl/B5MwzrnmG8u66LucA</w:t>
        </w:r>
      </w:hyperlink>
      <w:r>
        <w:t xml:space="preserve"> </w:t>
      </w:r>
    </w:p>
    <w:p w14:paraId="54AEC3EA" w14:textId="2D3EF991" w:rsidR="0044782D" w:rsidRPr="00904D37" w:rsidRDefault="5B8ABDA9" w:rsidP="00904D37">
      <w:pPr>
        <w:pStyle w:val="ListParagraph"/>
        <w:numPr>
          <w:ilvl w:val="0"/>
          <w:numId w:val="5"/>
        </w:numPr>
        <w:spacing w:before="240" w:after="240" w:line="276" w:lineRule="auto"/>
      </w:pPr>
      <w:r>
        <w:t xml:space="preserve">S </w:t>
      </w:r>
      <w:proofErr w:type="spellStart"/>
      <w:r>
        <w:t>S</w:t>
      </w:r>
      <w:proofErr w:type="spellEnd"/>
      <w:r>
        <w:t xml:space="preserve"> “Virtual Ventures” 2024, Google maps, </w:t>
      </w:r>
      <w:hyperlink r:id="rId14">
        <w:r w:rsidRPr="1BA29194">
          <w:rPr>
            <w:rStyle w:val="Hyperlink"/>
          </w:rPr>
          <w:t>https://maps.app.goo.gl/VyGtAQcYsAg8EvJf6</w:t>
        </w:r>
      </w:hyperlink>
      <w:r>
        <w:t xml:space="preserve"> </w:t>
      </w:r>
    </w:p>
    <w:p w14:paraId="1BE596D2" w14:textId="426FE115" w:rsidR="0044782D" w:rsidRPr="00904D37" w:rsidRDefault="5B8ABDA9" w:rsidP="00904D37">
      <w:pPr>
        <w:pStyle w:val="ListParagraph"/>
        <w:numPr>
          <w:ilvl w:val="0"/>
          <w:numId w:val="5"/>
        </w:numPr>
        <w:spacing w:before="240" w:after="240" w:line="276" w:lineRule="auto"/>
      </w:pPr>
      <w:r>
        <w:t xml:space="preserve">McCutcheon, Corey “Virtual Ventures” 2022, Google Maps, </w:t>
      </w:r>
      <w:hyperlink r:id="rId15">
        <w:r w:rsidRPr="1BA29194">
          <w:rPr>
            <w:rStyle w:val="Hyperlink"/>
          </w:rPr>
          <w:t>https://maps.app.goo.gl/W1t6T1GrTXqWvBQ96</w:t>
        </w:r>
      </w:hyperlink>
      <w:r>
        <w:t xml:space="preserve"> </w:t>
      </w:r>
    </w:p>
    <w:p w14:paraId="05A067C6" w14:textId="66C0D8E0" w:rsidR="0044782D" w:rsidRPr="00904D37" w:rsidRDefault="5B8ABDA9" w:rsidP="00904D37">
      <w:pPr>
        <w:pStyle w:val="ListParagraph"/>
        <w:numPr>
          <w:ilvl w:val="0"/>
          <w:numId w:val="5"/>
        </w:numPr>
        <w:spacing w:before="240" w:after="240" w:line="276" w:lineRule="auto"/>
      </w:pPr>
      <w:r>
        <w:t xml:space="preserve">Nicole “Virtual Ventures” 2023, Google </w:t>
      </w:r>
      <w:proofErr w:type="spellStart"/>
      <w:r>
        <w:t>maps</w:t>
      </w:r>
      <w:proofErr w:type="spellEnd"/>
      <w:r>
        <w:t xml:space="preserve">, </w:t>
      </w:r>
      <w:hyperlink r:id="rId16">
        <w:r w:rsidRPr="1BA29194">
          <w:rPr>
            <w:rStyle w:val="Hyperlink"/>
          </w:rPr>
          <w:t>https://maps.app.goo.gl/cpddT5ufpuajsBdy5</w:t>
        </w:r>
      </w:hyperlink>
      <w:r>
        <w:t xml:space="preserve">  </w:t>
      </w:r>
    </w:p>
    <w:p w14:paraId="75563663" w14:textId="12308F99" w:rsidR="0044782D" w:rsidRPr="00904D37" w:rsidRDefault="5B8ABDA9" w:rsidP="00904D37">
      <w:pPr>
        <w:pStyle w:val="ListParagraph"/>
        <w:numPr>
          <w:ilvl w:val="0"/>
          <w:numId w:val="5"/>
        </w:numPr>
        <w:spacing w:before="240" w:after="240" w:line="276" w:lineRule="auto"/>
      </w:pPr>
      <w:proofErr w:type="spellStart"/>
      <w:r>
        <w:t>Sukyana</w:t>
      </w:r>
      <w:proofErr w:type="spellEnd"/>
      <w:r>
        <w:t xml:space="preserve"> “</w:t>
      </w:r>
      <w:proofErr w:type="spellStart"/>
      <w:r>
        <w:t>STEMquest</w:t>
      </w:r>
      <w:proofErr w:type="spellEnd"/>
      <w:r>
        <w:t xml:space="preserve">” 2024, Google maps, </w:t>
      </w:r>
      <w:hyperlink r:id="rId17">
        <w:r w:rsidRPr="1BA29194">
          <w:rPr>
            <w:rStyle w:val="Hyperlink"/>
          </w:rPr>
          <w:t>https://maps.app.goo.gl/CP625ZhcvobPqWkeA</w:t>
        </w:r>
      </w:hyperlink>
      <w:r>
        <w:t xml:space="preserve"> </w:t>
      </w:r>
    </w:p>
    <w:p w14:paraId="65EF6429" w14:textId="37BAEFEC" w:rsidR="0044782D" w:rsidRPr="00904D37" w:rsidRDefault="5B8ABDA9" w:rsidP="1BA29194">
      <w:pPr>
        <w:pStyle w:val="ListParagraph"/>
        <w:numPr>
          <w:ilvl w:val="0"/>
          <w:numId w:val="5"/>
        </w:numPr>
        <w:spacing w:line="276" w:lineRule="auto"/>
        <w:rPr>
          <w:rStyle w:val="Hyperlink"/>
        </w:rPr>
      </w:pPr>
      <w:r>
        <w:t>Davis, Anne “</w:t>
      </w:r>
      <w:proofErr w:type="spellStart"/>
      <w:r>
        <w:t>STEMquest</w:t>
      </w:r>
      <w:proofErr w:type="spellEnd"/>
      <w:r>
        <w:t xml:space="preserve">” 2024, Google maps, </w:t>
      </w:r>
      <w:hyperlink r:id="rId18">
        <w:r w:rsidRPr="1BA29194">
          <w:rPr>
            <w:rStyle w:val="Hyperlink"/>
          </w:rPr>
          <w:t>https://maps.app.goo.gl/r8ewNvBJ9yAooD3J6</w:t>
        </w:r>
      </w:hyperlink>
    </w:p>
    <w:p w14:paraId="7962F9BE" w14:textId="38D0569A" w:rsidR="0044782D" w:rsidRPr="00904D37" w:rsidRDefault="455EFDE0" w:rsidP="1BA29194">
      <w:pPr>
        <w:pStyle w:val="ListParagraph"/>
        <w:numPr>
          <w:ilvl w:val="0"/>
          <w:numId w:val="5"/>
        </w:numPr>
        <w:spacing w:line="276" w:lineRule="auto"/>
        <w:rPr>
          <w:rStyle w:val="Hyperlink"/>
        </w:rPr>
      </w:pPr>
      <w:r>
        <w:t>S</w:t>
      </w:r>
      <w:r w:rsidR="1ED76E06">
        <w:t>trong, Kristin</w:t>
      </w:r>
      <w:r>
        <w:t xml:space="preserve"> “The Reasons for the Seasons”, 2020, Science Buddies, </w:t>
      </w:r>
      <w:hyperlink r:id="rId19">
        <w:r w:rsidRPr="1BA29194">
          <w:rPr>
            <w:rStyle w:val="Hyperlink"/>
          </w:rPr>
          <w:t>https://www.sciencebuddies.org/science-fair-projects/project-ideas/Astro_p033/astronomy/why-are-there-seasons</w:t>
        </w:r>
      </w:hyperlink>
    </w:p>
    <w:p w14:paraId="4EB4C537" w14:textId="1AE7E890" w:rsidR="0044782D" w:rsidRPr="00904D37" w:rsidRDefault="687A37FE" w:rsidP="1BA29194">
      <w:pPr>
        <w:pStyle w:val="ListParagraph"/>
        <w:numPr>
          <w:ilvl w:val="0"/>
          <w:numId w:val="5"/>
        </w:numPr>
        <w:spacing w:line="276" w:lineRule="auto"/>
        <w:rPr>
          <w:rStyle w:val="Hyperlink"/>
        </w:rPr>
      </w:pPr>
      <w:proofErr w:type="spellStart"/>
      <w:r>
        <w:t>Marass</w:t>
      </w:r>
      <w:proofErr w:type="spellEnd"/>
      <w:r>
        <w:t>, Beth et Ricciardi, Jayne “A Whale of a Tale”</w:t>
      </w:r>
      <w:r w:rsidR="757DFF0B">
        <w:t xml:space="preserve"> (</w:t>
      </w:r>
      <w:proofErr w:type="spellStart"/>
      <w:r w:rsidR="757DFF0B">
        <w:t>n.d</w:t>
      </w:r>
      <w:proofErr w:type="spellEnd"/>
      <w:r w:rsidR="757DFF0B">
        <w:t xml:space="preserve">)., Monterey Bay Aquarium Research Institute, </w:t>
      </w:r>
      <w:hyperlink r:id="rId20">
        <w:r w:rsidR="46726C1F" w:rsidRPr="1BA29194">
          <w:rPr>
            <w:rStyle w:val="Hyperlink"/>
          </w:rPr>
          <w:t>https://www.mbari.org/lesson-plan/a-whale-of-a-tale/</w:t>
        </w:r>
      </w:hyperlink>
    </w:p>
    <w:p w14:paraId="227B8F1B" w14:textId="0CF0AF77" w:rsidR="0044782D" w:rsidRPr="00904D37" w:rsidRDefault="7FA51D9A" w:rsidP="00904D37">
      <w:pPr>
        <w:pStyle w:val="ListParagraph"/>
        <w:numPr>
          <w:ilvl w:val="0"/>
          <w:numId w:val="5"/>
        </w:numPr>
        <w:spacing w:line="276" w:lineRule="auto"/>
        <w:rPr>
          <w:lang w:val="fr-FR"/>
        </w:rPr>
      </w:pPr>
      <w:proofErr w:type="spellStart"/>
      <w:r>
        <w:t>brgfx</w:t>
      </w:r>
      <w:proofErr w:type="spellEnd"/>
      <w:r>
        <w:t xml:space="preserve">, et Vincentz, Frank et </w:t>
      </w:r>
      <w:proofErr w:type="spellStart"/>
      <w:r>
        <w:t>Racool_studio</w:t>
      </w:r>
      <w:proofErr w:type="spellEnd"/>
      <w:r>
        <w:t xml:space="preserve">, et </w:t>
      </w:r>
      <w:proofErr w:type="spellStart"/>
      <w:r>
        <w:t>wirestock</w:t>
      </w:r>
      <w:proofErr w:type="spellEnd"/>
      <w:r>
        <w:t xml:space="preserve"> et </w:t>
      </w:r>
      <w:proofErr w:type="spellStart"/>
      <w:r>
        <w:t>FreqMan</w:t>
      </w:r>
      <w:proofErr w:type="spellEnd"/>
      <w:r>
        <w:t xml:space="preserve"> “</w:t>
      </w:r>
      <w:r w:rsidR="5CFFD2AA">
        <w:t xml:space="preserve">Nitrogen Cycle </w:t>
      </w:r>
      <w:proofErr w:type="gramStart"/>
      <w:r w:rsidR="5CFFD2AA">
        <w:t>Interactive”(</w:t>
      </w:r>
      <w:proofErr w:type="gramEnd"/>
      <w:r w:rsidR="5CFFD2AA">
        <w:t xml:space="preserve">n.d.)., </w:t>
      </w:r>
      <w:proofErr w:type="spellStart"/>
      <w:r w:rsidR="5CFFD2AA">
        <w:t>Bioman</w:t>
      </w:r>
      <w:proofErr w:type="spellEnd"/>
      <w:r w:rsidR="5CFFD2AA">
        <w:t xml:space="preserve"> Biology, </w:t>
      </w:r>
      <w:hyperlink r:id="rId21">
        <w:r w:rsidR="5CFFD2AA" w:rsidRPr="1BA29194">
          <w:rPr>
            <w:rStyle w:val="Hyperlink"/>
          </w:rPr>
          <w:t>https://biomanbio.com/index.html</w:t>
        </w:r>
      </w:hyperlink>
    </w:p>
    <w:sectPr w:rsidR="0044782D" w:rsidRPr="00904D3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tO+/qhkH5Pwrkq" int2:id="nbj1duG5">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37DC"/>
    <w:multiLevelType w:val="multilevel"/>
    <w:tmpl w:val="E62CE2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F70B6E"/>
    <w:multiLevelType w:val="hybridMultilevel"/>
    <w:tmpl w:val="88E8B472"/>
    <w:lvl w:ilvl="0" w:tplc="1034F41E">
      <w:start w:val="1"/>
      <w:numFmt w:val="bullet"/>
      <w:lvlText w:val=""/>
      <w:lvlJc w:val="left"/>
      <w:pPr>
        <w:ind w:left="720" w:hanging="360"/>
      </w:pPr>
      <w:rPr>
        <w:rFonts w:ascii="Symbol" w:hAnsi="Symbol" w:hint="default"/>
      </w:rPr>
    </w:lvl>
    <w:lvl w:ilvl="1" w:tplc="EB1A0A7C">
      <w:start w:val="1"/>
      <w:numFmt w:val="bullet"/>
      <w:lvlText w:val="o"/>
      <w:lvlJc w:val="left"/>
      <w:pPr>
        <w:ind w:left="1440" w:hanging="360"/>
      </w:pPr>
      <w:rPr>
        <w:rFonts w:ascii="Courier New" w:hAnsi="Courier New" w:hint="default"/>
      </w:rPr>
    </w:lvl>
    <w:lvl w:ilvl="2" w:tplc="8326AF46">
      <w:start w:val="1"/>
      <w:numFmt w:val="bullet"/>
      <w:lvlText w:val=""/>
      <w:lvlJc w:val="left"/>
      <w:pPr>
        <w:ind w:left="2160" w:hanging="360"/>
      </w:pPr>
      <w:rPr>
        <w:rFonts w:ascii="Wingdings" w:hAnsi="Wingdings" w:hint="default"/>
      </w:rPr>
    </w:lvl>
    <w:lvl w:ilvl="3" w:tplc="896C6B3E">
      <w:start w:val="1"/>
      <w:numFmt w:val="bullet"/>
      <w:lvlText w:val=""/>
      <w:lvlJc w:val="left"/>
      <w:pPr>
        <w:ind w:left="2880" w:hanging="360"/>
      </w:pPr>
      <w:rPr>
        <w:rFonts w:ascii="Symbol" w:hAnsi="Symbol" w:hint="default"/>
      </w:rPr>
    </w:lvl>
    <w:lvl w:ilvl="4" w:tplc="93DA948A">
      <w:start w:val="1"/>
      <w:numFmt w:val="bullet"/>
      <w:lvlText w:val="o"/>
      <w:lvlJc w:val="left"/>
      <w:pPr>
        <w:ind w:left="3600" w:hanging="360"/>
      </w:pPr>
      <w:rPr>
        <w:rFonts w:ascii="Courier New" w:hAnsi="Courier New" w:hint="default"/>
      </w:rPr>
    </w:lvl>
    <w:lvl w:ilvl="5" w:tplc="EAE6FC5A">
      <w:start w:val="1"/>
      <w:numFmt w:val="bullet"/>
      <w:lvlText w:val=""/>
      <w:lvlJc w:val="left"/>
      <w:pPr>
        <w:ind w:left="4320" w:hanging="360"/>
      </w:pPr>
      <w:rPr>
        <w:rFonts w:ascii="Wingdings" w:hAnsi="Wingdings" w:hint="default"/>
      </w:rPr>
    </w:lvl>
    <w:lvl w:ilvl="6" w:tplc="D5E0AE40">
      <w:start w:val="1"/>
      <w:numFmt w:val="bullet"/>
      <w:lvlText w:val=""/>
      <w:lvlJc w:val="left"/>
      <w:pPr>
        <w:ind w:left="5040" w:hanging="360"/>
      </w:pPr>
      <w:rPr>
        <w:rFonts w:ascii="Symbol" w:hAnsi="Symbol" w:hint="default"/>
      </w:rPr>
    </w:lvl>
    <w:lvl w:ilvl="7" w:tplc="413637B8">
      <w:start w:val="1"/>
      <w:numFmt w:val="bullet"/>
      <w:lvlText w:val="o"/>
      <w:lvlJc w:val="left"/>
      <w:pPr>
        <w:ind w:left="5760" w:hanging="360"/>
      </w:pPr>
      <w:rPr>
        <w:rFonts w:ascii="Courier New" w:hAnsi="Courier New" w:hint="default"/>
      </w:rPr>
    </w:lvl>
    <w:lvl w:ilvl="8" w:tplc="0CCEA5CA">
      <w:start w:val="1"/>
      <w:numFmt w:val="bullet"/>
      <w:lvlText w:val=""/>
      <w:lvlJc w:val="left"/>
      <w:pPr>
        <w:ind w:left="6480" w:hanging="360"/>
      </w:pPr>
      <w:rPr>
        <w:rFonts w:ascii="Wingdings" w:hAnsi="Wingdings" w:hint="default"/>
      </w:rPr>
    </w:lvl>
  </w:abstractNum>
  <w:abstractNum w:abstractNumId="2" w15:restartNumberingAfterBreak="0">
    <w:nsid w:val="1324930A"/>
    <w:multiLevelType w:val="hybridMultilevel"/>
    <w:tmpl w:val="B398797A"/>
    <w:lvl w:ilvl="0" w:tplc="A5D42BA6">
      <w:start w:val="1"/>
      <w:numFmt w:val="bullet"/>
      <w:lvlText w:val=""/>
      <w:lvlJc w:val="left"/>
      <w:pPr>
        <w:ind w:left="720" w:hanging="360"/>
      </w:pPr>
      <w:rPr>
        <w:rFonts w:ascii="Wingdings" w:hAnsi="Wingdings" w:hint="default"/>
      </w:rPr>
    </w:lvl>
    <w:lvl w:ilvl="1" w:tplc="E0825C12">
      <w:start w:val="1"/>
      <w:numFmt w:val="bullet"/>
      <w:lvlText w:val=""/>
      <w:lvlJc w:val="left"/>
      <w:pPr>
        <w:ind w:left="1440" w:hanging="360"/>
      </w:pPr>
      <w:rPr>
        <w:rFonts w:ascii="Wingdings" w:hAnsi="Wingdings" w:hint="default"/>
      </w:rPr>
    </w:lvl>
    <w:lvl w:ilvl="2" w:tplc="970415C4">
      <w:start w:val="1"/>
      <w:numFmt w:val="bullet"/>
      <w:lvlText w:val=""/>
      <w:lvlJc w:val="left"/>
      <w:pPr>
        <w:ind w:left="2160" w:hanging="360"/>
      </w:pPr>
      <w:rPr>
        <w:rFonts w:ascii="Wingdings" w:hAnsi="Wingdings" w:hint="default"/>
      </w:rPr>
    </w:lvl>
    <w:lvl w:ilvl="3" w:tplc="416A0E26">
      <w:start w:val="1"/>
      <w:numFmt w:val="bullet"/>
      <w:lvlText w:val=""/>
      <w:lvlJc w:val="left"/>
      <w:pPr>
        <w:ind w:left="2880" w:hanging="360"/>
      </w:pPr>
      <w:rPr>
        <w:rFonts w:ascii="Wingdings" w:hAnsi="Wingdings" w:hint="default"/>
      </w:rPr>
    </w:lvl>
    <w:lvl w:ilvl="4" w:tplc="4B1004E6">
      <w:start w:val="1"/>
      <w:numFmt w:val="bullet"/>
      <w:lvlText w:val=""/>
      <w:lvlJc w:val="left"/>
      <w:pPr>
        <w:ind w:left="3600" w:hanging="360"/>
      </w:pPr>
      <w:rPr>
        <w:rFonts w:ascii="Wingdings" w:hAnsi="Wingdings" w:hint="default"/>
      </w:rPr>
    </w:lvl>
    <w:lvl w:ilvl="5" w:tplc="33F6D9EC">
      <w:start w:val="1"/>
      <w:numFmt w:val="bullet"/>
      <w:lvlText w:val=""/>
      <w:lvlJc w:val="left"/>
      <w:pPr>
        <w:ind w:left="4320" w:hanging="360"/>
      </w:pPr>
      <w:rPr>
        <w:rFonts w:ascii="Wingdings" w:hAnsi="Wingdings" w:hint="default"/>
      </w:rPr>
    </w:lvl>
    <w:lvl w:ilvl="6" w:tplc="D6680302">
      <w:start w:val="1"/>
      <w:numFmt w:val="bullet"/>
      <w:lvlText w:val=""/>
      <w:lvlJc w:val="left"/>
      <w:pPr>
        <w:ind w:left="5040" w:hanging="360"/>
      </w:pPr>
      <w:rPr>
        <w:rFonts w:ascii="Wingdings" w:hAnsi="Wingdings" w:hint="default"/>
      </w:rPr>
    </w:lvl>
    <w:lvl w:ilvl="7" w:tplc="BAC250CA">
      <w:start w:val="1"/>
      <w:numFmt w:val="bullet"/>
      <w:lvlText w:val=""/>
      <w:lvlJc w:val="left"/>
      <w:pPr>
        <w:ind w:left="5760" w:hanging="360"/>
      </w:pPr>
      <w:rPr>
        <w:rFonts w:ascii="Wingdings" w:hAnsi="Wingdings" w:hint="default"/>
      </w:rPr>
    </w:lvl>
    <w:lvl w:ilvl="8" w:tplc="CF3E37D2">
      <w:start w:val="1"/>
      <w:numFmt w:val="bullet"/>
      <w:lvlText w:val=""/>
      <w:lvlJc w:val="left"/>
      <w:pPr>
        <w:ind w:left="6480" w:hanging="360"/>
      </w:pPr>
      <w:rPr>
        <w:rFonts w:ascii="Wingdings" w:hAnsi="Wingdings" w:hint="default"/>
      </w:rPr>
    </w:lvl>
  </w:abstractNum>
  <w:abstractNum w:abstractNumId="3" w15:restartNumberingAfterBreak="0">
    <w:nsid w:val="1AE807B8"/>
    <w:multiLevelType w:val="hybridMultilevel"/>
    <w:tmpl w:val="DA045AD8"/>
    <w:lvl w:ilvl="0" w:tplc="6ED67BBC">
      <w:start w:val="1"/>
      <w:numFmt w:val="decimal"/>
      <w:lvlText w:val="%1."/>
      <w:lvlJc w:val="left"/>
      <w:pPr>
        <w:ind w:left="720" w:hanging="360"/>
      </w:pPr>
    </w:lvl>
    <w:lvl w:ilvl="1" w:tplc="7FEAD6CC">
      <w:start w:val="1"/>
      <w:numFmt w:val="lowerLetter"/>
      <w:lvlText w:val="%2."/>
      <w:lvlJc w:val="left"/>
      <w:pPr>
        <w:ind w:left="1440" w:hanging="360"/>
      </w:pPr>
    </w:lvl>
    <w:lvl w:ilvl="2" w:tplc="D2022BA4">
      <w:start w:val="1"/>
      <w:numFmt w:val="lowerRoman"/>
      <w:lvlText w:val="%3."/>
      <w:lvlJc w:val="right"/>
      <w:pPr>
        <w:ind w:left="2160" w:hanging="180"/>
      </w:pPr>
    </w:lvl>
    <w:lvl w:ilvl="3" w:tplc="855819F2">
      <w:start w:val="1"/>
      <w:numFmt w:val="decimal"/>
      <w:lvlText w:val="%4."/>
      <w:lvlJc w:val="left"/>
      <w:pPr>
        <w:ind w:left="2880" w:hanging="360"/>
      </w:pPr>
    </w:lvl>
    <w:lvl w:ilvl="4" w:tplc="A8D8162C">
      <w:start w:val="1"/>
      <w:numFmt w:val="lowerLetter"/>
      <w:lvlText w:val="%5."/>
      <w:lvlJc w:val="left"/>
      <w:pPr>
        <w:ind w:left="3600" w:hanging="360"/>
      </w:pPr>
    </w:lvl>
    <w:lvl w:ilvl="5" w:tplc="D4A8F170">
      <w:start w:val="1"/>
      <w:numFmt w:val="lowerRoman"/>
      <w:lvlText w:val="%6."/>
      <w:lvlJc w:val="right"/>
      <w:pPr>
        <w:ind w:left="4320" w:hanging="180"/>
      </w:pPr>
    </w:lvl>
    <w:lvl w:ilvl="6" w:tplc="E8966A26">
      <w:start w:val="1"/>
      <w:numFmt w:val="decimal"/>
      <w:lvlText w:val="%7."/>
      <w:lvlJc w:val="left"/>
      <w:pPr>
        <w:ind w:left="5040" w:hanging="360"/>
      </w:pPr>
    </w:lvl>
    <w:lvl w:ilvl="7" w:tplc="94F05542">
      <w:start w:val="1"/>
      <w:numFmt w:val="lowerLetter"/>
      <w:lvlText w:val="%8."/>
      <w:lvlJc w:val="left"/>
      <w:pPr>
        <w:ind w:left="5760" w:hanging="360"/>
      </w:pPr>
    </w:lvl>
    <w:lvl w:ilvl="8" w:tplc="4E104150">
      <w:start w:val="1"/>
      <w:numFmt w:val="lowerRoman"/>
      <w:lvlText w:val="%9."/>
      <w:lvlJc w:val="right"/>
      <w:pPr>
        <w:ind w:left="6480" w:hanging="180"/>
      </w:pPr>
    </w:lvl>
  </w:abstractNum>
  <w:abstractNum w:abstractNumId="4" w15:restartNumberingAfterBreak="0">
    <w:nsid w:val="2E710BC7"/>
    <w:multiLevelType w:val="hybridMultilevel"/>
    <w:tmpl w:val="83FA84DE"/>
    <w:lvl w:ilvl="0" w:tplc="B8C28062">
      <w:start w:val="1"/>
      <w:numFmt w:val="bullet"/>
      <w:lvlText w:val=""/>
      <w:lvlJc w:val="left"/>
      <w:pPr>
        <w:ind w:left="720" w:hanging="360"/>
      </w:pPr>
      <w:rPr>
        <w:rFonts w:ascii="Symbol" w:hAnsi="Symbol" w:hint="default"/>
      </w:rPr>
    </w:lvl>
    <w:lvl w:ilvl="1" w:tplc="C3FC12BA">
      <w:start w:val="1"/>
      <w:numFmt w:val="bullet"/>
      <w:lvlText w:val="o"/>
      <w:lvlJc w:val="left"/>
      <w:pPr>
        <w:ind w:left="1440" w:hanging="360"/>
      </w:pPr>
      <w:rPr>
        <w:rFonts w:ascii="Courier New" w:hAnsi="Courier New" w:hint="default"/>
      </w:rPr>
    </w:lvl>
    <w:lvl w:ilvl="2" w:tplc="D4984A80">
      <w:start w:val="1"/>
      <w:numFmt w:val="bullet"/>
      <w:lvlText w:val=""/>
      <w:lvlJc w:val="left"/>
      <w:pPr>
        <w:ind w:left="2160" w:hanging="360"/>
      </w:pPr>
      <w:rPr>
        <w:rFonts w:ascii="Wingdings" w:hAnsi="Wingdings" w:hint="default"/>
      </w:rPr>
    </w:lvl>
    <w:lvl w:ilvl="3" w:tplc="7C40137E">
      <w:start w:val="1"/>
      <w:numFmt w:val="bullet"/>
      <w:lvlText w:val=""/>
      <w:lvlJc w:val="left"/>
      <w:pPr>
        <w:ind w:left="2880" w:hanging="360"/>
      </w:pPr>
      <w:rPr>
        <w:rFonts w:ascii="Symbol" w:hAnsi="Symbol" w:hint="default"/>
      </w:rPr>
    </w:lvl>
    <w:lvl w:ilvl="4" w:tplc="139820E4">
      <w:start w:val="1"/>
      <w:numFmt w:val="bullet"/>
      <w:lvlText w:val="o"/>
      <w:lvlJc w:val="left"/>
      <w:pPr>
        <w:ind w:left="3600" w:hanging="360"/>
      </w:pPr>
      <w:rPr>
        <w:rFonts w:ascii="Courier New" w:hAnsi="Courier New" w:hint="default"/>
      </w:rPr>
    </w:lvl>
    <w:lvl w:ilvl="5" w:tplc="506216FC">
      <w:start w:val="1"/>
      <w:numFmt w:val="bullet"/>
      <w:lvlText w:val=""/>
      <w:lvlJc w:val="left"/>
      <w:pPr>
        <w:ind w:left="4320" w:hanging="360"/>
      </w:pPr>
      <w:rPr>
        <w:rFonts w:ascii="Wingdings" w:hAnsi="Wingdings" w:hint="default"/>
      </w:rPr>
    </w:lvl>
    <w:lvl w:ilvl="6" w:tplc="13CA74E0">
      <w:start w:val="1"/>
      <w:numFmt w:val="bullet"/>
      <w:lvlText w:val=""/>
      <w:lvlJc w:val="left"/>
      <w:pPr>
        <w:ind w:left="5040" w:hanging="360"/>
      </w:pPr>
      <w:rPr>
        <w:rFonts w:ascii="Symbol" w:hAnsi="Symbol" w:hint="default"/>
      </w:rPr>
    </w:lvl>
    <w:lvl w:ilvl="7" w:tplc="28000B74">
      <w:start w:val="1"/>
      <w:numFmt w:val="bullet"/>
      <w:lvlText w:val="o"/>
      <w:lvlJc w:val="left"/>
      <w:pPr>
        <w:ind w:left="5760" w:hanging="360"/>
      </w:pPr>
      <w:rPr>
        <w:rFonts w:ascii="Courier New" w:hAnsi="Courier New" w:hint="default"/>
      </w:rPr>
    </w:lvl>
    <w:lvl w:ilvl="8" w:tplc="E10ADC10">
      <w:start w:val="1"/>
      <w:numFmt w:val="bullet"/>
      <w:lvlText w:val=""/>
      <w:lvlJc w:val="left"/>
      <w:pPr>
        <w:ind w:left="6480" w:hanging="360"/>
      </w:pPr>
      <w:rPr>
        <w:rFonts w:ascii="Wingdings" w:hAnsi="Wingdings" w:hint="default"/>
      </w:rPr>
    </w:lvl>
  </w:abstractNum>
  <w:num w:numId="1" w16cid:durableId="2011977980">
    <w:abstractNumId w:val="1"/>
  </w:num>
  <w:num w:numId="2" w16cid:durableId="2040739134">
    <w:abstractNumId w:val="2"/>
  </w:num>
  <w:num w:numId="3" w16cid:durableId="39668465">
    <w:abstractNumId w:val="4"/>
  </w:num>
  <w:num w:numId="4" w16cid:durableId="1370253408">
    <w:abstractNumId w:val="0"/>
  </w:num>
  <w:num w:numId="5" w16cid:durableId="9044903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3DA"/>
    <w:rsid w:val="00003955"/>
    <w:rsid w:val="000041DF"/>
    <w:rsid w:val="00022E1A"/>
    <w:rsid w:val="00023AB6"/>
    <w:rsid w:val="00031840"/>
    <w:rsid w:val="00036D56"/>
    <w:rsid w:val="00043E81"/>
    <w:rsid w:val="0005307D"/>
    <w:rsid w:val="00060B69"/>
    <w:rsid w:val="0006116A"/>
    <w:rsid w:val="00062A33"/>
    <w:rsid w:val="00087B49"/>
    <w:rsid w:val="0008F747"/>
    <w:rsid w:val="000945DD"/>
    <w:rsid w:val="000B5084"/>
    <w:rsid w:val="000B5A1C"/>
    <w:rsid w:val="000F13D3"/>
    <w:rsid w:val="000F52C6"/>
    <w:rsid w:val="00101C15"/>
    <w:rsid w:val="0011413B"/>
    <w:rsid w:val="00117703"/>
    <w:rsid w:val="0013628A"/>
    <w:rsid w:val="001472C3"/>
    <w:rsid w:val="00155F05"/>
    <w:rsid w:val="00171E28"/>
    <w:rsid w:val="0018346A"/>
    <w:rsid w:val="001853C0"/>
    <w:rsid w:val="001925B1"/>
    <w:rsid w:val="00193344"/>
    <w:rsid w:val="001953EA"/>
    <w:rsid w:val="001975E5"/>
    <w:rsid w:val="001B4A5A"/>
    <w:rsid w:val="001C5D01"/>
    <w:rsid w:val="001D1137"/>
    <w:rsid w:val="001D5ACF"/>
    <w:rsid w:val="001F14D9"/>
    <w:rsid w:val="001F1728"/>
    <w:rsid w:val="002015D2"/>
    <w:rsid w:val="0020188B"/>
    <w:rsid w:val="00205029"/>
    <w:rsid w:val="00206D27"/>
    <w:rsid w:val="00210981"/>
    <w:rsid w:val="00222964"/>
    <w:rsid w:val="00222D34"/>
    <w:rsid w:val="00225E44"/>
    <w:rsid w:val="00243801"/>
    <w:rsid w:val="00248149"/>
    <w:rsid w:val="002539DB"/>
    <w:rsid w:val="00260E60"/>
    <w:rsid w:val="00277C3D"/>
    <w:rsid w:val="0028420E"/>
    <w:rsid w:val="00287E48"/>
    <w:rsid w:val="00294200"/>
    <w:rsid w:val="002B36EB"/>
    <w:rsid w:val="002C240A"/>
    <w:rsid w:val="002E240A"/>
    <w:rsid w:val="002E4CF9"/>
    <w:rsid w:val="002F0875"/>
    <w:rsid w:val="002F2689"/>
    <w:rsid w:val="002F356E"/>
    <w:rsid w:val="002F5B46"/>
    <w:rsid w:val="00304AE4"/>
    <w:rsid w:val="003123AE"/>
    <w:rsid w:val="003130DE"/>
    <w:rsid w:val="003200CF"/>
    <w:rsid w:val="00324037"/>
    <w:rsid w:val="0034537C"/>
    <w:rsid w:val="00356B85"/>
    <w:rsid w:val="00364A2B"/>
    <w:rsid w:val="00370754"/>
    <w:rsid w:val="00377712"/>
    <w:rsid w:val="00383644"/>
    <w:rsid w:val="003A241B"/>
    <w:rsid w:val="003A4E3C"/>
    <w:rsid w:val="003B53EC"/>
    <w:rsid w:val="003F3C29"/>
    <w:rsid w:val="0040619D"/>
    <w:rsid w:val="00410D56"/>
    <w:rsid w:val="00411A87"/>
    <w:rsid w:val="00417AA5"/>
    <w:rsid w:val="00426E38"/>
    <w:rsid w:val="00427C42"/>
    <w:rsid w:val="00430A39"/>
    <w:rsid w:val="00442329"/>
    <w:rsid w:val="0044782D"/>
    <w:rsid w:val="00450010"/>
    <w:rsid w:val="004508D7"/>
    <w:rsid w:val="00467CF7"/>
    <w:rsid w:val="004866A2"/>
    <w:rsid w:val="00491387"/>
    <w:rsid w:val="004C34A6"/>
    <w:rsid w:val="004C6BD4"/>
    <w:rsid w:val="004C6C4D"/>
    <w:rsid w:val="004C6F92"/>
    <w:rsid w:val="004E77B9"/>
    <w:rsid w:val="004F5988"/>
    <w:rsid w:val="00501610"/>
    <w:rsid w:val="005027A0"/>
    <w:rsid w:val="00507A77"/>
    <w:rsid w:val="00507E19"/>
    <w:rsid w:val="00514D54"/>
    <w:rsid w:val="00520891"/>
    <w:rsid w:val="00555914"/>
    <w:rsid w:val="00576EAE"/>
    <w:rsid w:val="005857BB"/>
    <w:rsid w:val="005A2B77"/>
    <w:rsid w:val="005A3CB4"/>
    <w:rsid w:val="005A40FE"/>
    <w:rsid w:val="005B4865"/>
    <w:rsid w:val="005B4C1F"/>
    <w:rsid w:val="005B5764"/>
    <w:rsid w:val="005C1411"/>
    <w:rsid w:val="005D5144"/>
    <w:rsid w:val="005E46B3"/>
    <w:rsid w:val="005E5646"/>
    <w:rsid w:val="005F213B"/>
    <w:rsid w:val="005F3B4E"/>
    <w:rsid w:val="005F669A"/>
    <w:rsid w:val="005F67D6"/>
    <w:rsid w:val="00602694"/>
    <w:rsid w:val="006043BA"/>
    <w:rsid w:val="006062BE"/>
    <w:rsid w:val="00611676"/>
    <w:rsid w:val="006126BE"/>
    <w:rsid w:val="00615426"/>
    <w:rsid w:val="006254EE"/>
    <w:rsid w:val="00634908"/>
    <w:rsid w:val="00636D67"/>
    <w:rsid w:val="00637A4D"/>
    <w:rsid w:val="0064513D"/>
    <w:rsid w:val="0065029C"/>
    <w:rsid w:val="0065201B"/>
    <w:rsid w:val="006557E8"/>
    <w:rsid w:val="006559BD"/>
    <w:rsid w:val="00664A68"/>
    <w:rsid w:val="00667629"/>
    <w:rsid w:val="00680255"/>
    <w:rsid w:val="006849C5"/>
    <w:rsid w:val="00684FA5"/>
    <w:rsid w:val="006A1F81"/>
    <w:rsid w:val="006A32DF"/>
    <w:rsid w:val="006A339B"/>
    <w:rsid w:val="006B653D"/>
    <w:rsid w:val="006D6568"/>
    <w:rsid w:val="00710100"/>
    <w:rsid w:val="007247F4"/>
    <w:rsid w:val="00730595"/>
    <w:rsid w:val="00785C3C"/>
    <w:rsid w:val="007868F6"/>
    <w:rsid w:val="007949E4"/>
    <w:rsid w:val="00794C9A"/>
    <w:rsid w:val="00795805"/>
    <w:rsid w:val="00797B9C"/>
    <w:rsid w:val="007A162B"/>
    <w:rsid w:val="007A16B5"/>
    <w:rsid w:val="007A38AA"/>
    <w:rsid w:val="007A3F34"/>
    <w:rsid w:val="007D2F56"/>
    <w:rsid w:val="007D4DFE"/>
    <w:rsid w:val="007D5103"/>
    <w:rsid w:val="007D5EBA"/>
    <w:rsid w:val="007E19CD"/>
    <w:rsid w:val="007F3DA9"/>
    <w:rsid w:val="00800771"/>
    <w:rsid w:val="00801166"/>
    <w:rsid w:val="00810D16"/>
    <w:rsid w:val="00822810"/>
    <w:rsid w:val="00827101"/>
    <w:rsid w:val="00835596"/>
    <w:rsid w:val="00840E6D"/>
    <w:rsid w:val="00845D52"/>
    <w:rsid w:val="008562F0"/>
    <w:rsid w:val="008662DB"/>
    <w:rsid w:val="00872B5E"/>
    <w:rsid w:val="00873006"/>
    <w:rsid w:val="008836DE"/>
    <w:rsid w:val="008B553C"/>
    <w:rsid w:val="008B7BAD"/>
    <w:rsid w:val="008C6330"/>
    <w:rsid w:val="008D44C6"/>
    <w:rsid w:val="008D5B1A"/>
    <w:rsid w:val="008F6530"/>
    <w:rsid w:val="00900F76"/>
    <w:rsid w:val="00904D37"/>
    <w:rsid w:val="00906CCC"/>
    <w:rsid w:val="0090733F"/>
    <w:rsid w:val="00914C17"/>
    <w:rsid w:val="00915DC4"/>
    <w:rsid w:val="009160F5"/>
    <w:rsid w:val="009344EF"/>
    <w:rsid w:val="00941821"/>
    <w:rsid w:val="00947A36"/>
    <w:rsid w:val="0096234A"/>
    <w:rsid w:val="009754B4"/>
    <w:rsid w:val="00975AF6"/>
    <w:rsid w:val="00975FB2"/>
    <w:rsid w:val="00991C10"/>
    <w:rsid w:val="009A421E"/>
    <w:rsid w:val="009A526B"/>
    <w:rsid w:val="009A5C7E"/>
    <w:rsid w:val="009A772A"/>
    <w:rsid w:val="009A7A0C"/>
    <w:rsid w:val="009B5854"/>
    <w:rsid w:val="009C20FF"/>
    <w:rsid w:val="009C69C3"/>
    <w:rsid w:val="009D0CCE"/>
    <w:rsid w:val="009D2C83"/>
    <w:rsid w:val="009E18BF"/>
    <w:rsid w:val="009E6B8D"/>
    <w:rsid w:val="009E7A89"/>
    <w:rsid w:val="009F1A15"/>
    <w:rsid w:val="009F73A1"/>
    <w:rsid w:val="00A407FD"/>
    <w:rsid w:val="00A40E50"/>
    <w:rsid w:val="00A54C0C"/>
    <w:rsid w:val="00A54F7A"/>
    <w:rsid w:val="00A57E5C"/>
    <w:rsid w:val="00A81A05"/>
    <w:rsid w:val="00A86ABA"/>
    <w:rsid w:val="00A86CD5"/>
    <w:rsid w:val="00A8A4C5"/>
    <w:rsid w:val="00A90869"/>
    <w:rsid w:val="00A910F1"/>
    <w:rsid w:val="00AA7F36"/>
    <w:rsid w:val="00AB61C1"/>
    <w:rsid w:val="00AC37DD"/>
    <w:rsid w:val="00AC472A"/>
    <w:rsid w:val="00AC5BF0"/>
    <w:rsid w:val="00AD72AB"/>
    <w:rsid w:val="00AE14E7"/>
    <w:rsid w:val="00B019CE"/>
    <w:rsid w:val="00B03678"/>
    <w:rsid w:val="00B04966"/>
    <w:rsid w:val="00B21255"/>
    <w:rsid w:val="00B2270A"/>
    <w:rsid w:val="00B2631E"/>
    <w:rsid w:val="00B322DE"/>
    <w:rsid w:val="00B9017E"/>
    <w:rsid w:val="00B90C5E"/>
    <w:rsid w:val="00B925F8"/>
    <w:rsid w:val="00BA2305"/>
    <w:rsid w:val="00BB4F80"/>
    <w:rsid w:val="00BD080F"/>
    <w:rsid w:val="00BE19CB"/>
    <w:rsid w:val="00BE25CB"/>
    <w:rsid w:val="00BE3D7D"/>
    <w:rsid w:val="00C0041E"/>
    <w:rsid w:val="00C03353"/>
    <w:rsid w:val="00C126C4"/>
    <w:rsid w:val="00C146F9"/>
    <w:rsid w:val="00C164D8"/>
    <w:rsid w:val="00C26765"/>
    <w:rsid w:val="00C30753"/>
    <w:rsid w:val="00C457A5"/>
    <w:rsid w:val="00C47CCD"/>
    <w:rsid w:val="00C543DA"/>
    <w:rsid w:val="00C55B79"/>
    <w:rsid w:val="00C57A15"/>
    <w:rsid w:val="00C57D10"/>
    <w:rsid w:val="00C649C0"/>
    <w:rsid w:val="00C717FA"/>
    <w:rsid w:val="00C72019"/>
    <w:rsid w:val="00C74172"/>
    <w:rsid w:val="00C86729"/>
    <w:rsid w:val="00C90FEC"/>
    <w:rsid w:val="00C9145A"/>
    <w:rsid w:val="00C94DF9"/>
    <w:rsid w:val="00CB557A"/>
    <w:rsid w:val="00CC34F5"/>
    <w:rsid w:val="00CE1C0D"/>
    <w:rsid w:val="00CE5BEF"/>
    <w:rsid w:val="00CF3E92"/>
    <w:rsid w:val="00CF60BE"/>
    <w:rsid w:val="00CF74F2"/>
    <w:rsid w:val="00D25528"/>
    <w:rsid w:val="00D3194A"/>
    <w:rsid w:val="00D34B3F"/>
    <w:rsid w:val="00D4437F"/>
    <w:rsid w:val="00D474D0"/>
    <w:rsid w:val="00D47A68"/>
    <w:rsid w:val="00D539CF"/>
    <w:rsid w:val="00D53F97"/>
    <w:rsid w:val="00D61F5B"/>
    <w:rsid w:val="00D62972"/>
    <w:rsid w:val="00D762A7"/>
    <w:rsid w:val="00DB04D8"/>
    <w:rsid w:val="00DB3981"/>
    <w:rsid w:val="00DB55F9"/>
    <w:rsid w:val="00DD0475"/>
    <w:rsid w:val="00DD597A"/>
    <w:rsid w:val="00DE4060"/>
    <w:rsid w:val="00DE7DC6"/>
    <w:rsid w:val="00DF4A42"/>
    <w:rsid w:val="00DF6847"/>
    <w:rsid w:val="00E02A99"/>
    <w:rsid w:val="00E05717"/>
    <w:rsid w:val="00E06491"/>
    <w:rsid w:val="00E15BC6"/>
    <w:rsid w:val="00E33DEC"/>
    <w:rsid w:val="00E42FE2"/>
    <w:rsid w:val="00E433DB"/>
    <w:rsid w:val="00E43C90"/>
    <w:rsid w:val="00E47A43"/>
    <w:rsid w:val="00E5214E"/>
    <w:rsid w:val="00E53689"/>
    <w:rsid w:val="00E539D2"/>
    <w:rsid w:val="00E66C80"/>
    <w:rsid w:val="00E70E51"/>
    <w:rsid w:val="00E96B83"/>
    <w:rsid w:val="00EA0CB1"/>
    <w:rsid w:val="00EA7F92"/>
    <w:rsid w:val="00EB4B60"/>
    <w:rsid w:val="00EB5A00"/>
    <w:rsid w:val="00ED2CCC"/>
    <w:rsid w:val="00ED3089"/>
    <w:rsid w:val="00EE621F"/>
    <w:rsid w:val="00EF4229"/>
    <w:rsid w:val="00F04BF1"/>
    <w:rsid w:val="00F109EE"/>
    <w:rsid w:val="00F13730"/>
    <w:rsid w:val="00F144A1"/>
    <w:rsid w:val="00F20173"/>
    <w:rsid w:val="00F24014"/>
    <w:rsid w:val="00F2676B"/>
    <w:rsid w:val="00F410A9"/>
    <w:rsid w:val="00F50529"/>
    <w:rsid w:val="00F572C6"/>
    <w:rsid w:val="00F60994"/>
    <w:rsid w:val="00F61332"/>
    <w:rsid w:val="00F72D36"/>
    <w:rsid w:val="00F74D39"/>
    <w:rsid w:val="00F75C6F"/>
    <w:rsid w:val="00F82ABB"/>
    <w:rsid w:val="00F92B19"/>
    <w:rsid w:val="00F93659"/>
    <w:rsid w:val="00F968B0"/>
    <w:rsid w:val="00FA7015"/>
    <w:rsid w:val="00FC00BE"/>
    <w:rsid w:val="00FC4B2B"/>
    <w:rsid w:val="00FC5F4F"/>
    <w:rsid w:val="00FD19C6"/>
    <w:rsid w:val="00FE5DCB"/>
    <w:rsid w:val="00FF056A"/>
    <w:rsid w:val="01219506"/>
    <w:rsid w:val="0181D927"/>
    <w:rsid w:val="0215549A"/>
    <w:rsid w:val="021A10B1"/>
    <w:rsid w:val="0243731E"/>
    <w:rsid w:val="0264E860"/>
    <w:rsid w:val="028A2CA1"/>
    <w:rsid w:val="02E1DFA2"/>
    <w:rsid w:val="02F1C480"/>
    <w:rsid w:val="03421123"/>
    <w:rsid w:val="038F3C51"/>
    <w:rsid w:val="03A34AB1"/>
    <w:rsid w:val="03AB5DB2"/>
    <w:rsid w:val="03BEEF0E"/>
    <w:rsid w:val="03F74770"/>
    <w:rsid w:val="040598C2"/>
    <w:rsid w:val="041DDD1A"/>
    <w:rsid w:val="04269AA8"/>
    <w:rsid w:val="04781E5B"/>
    <w:rsid w:val="04930C31"/>
    <w:rsid w:val="0498A165"/>
    <w:rsid w:val="051189BA"/>
    <w:rsid w:val="0539622F"/>
    <w:rsid w:val="053ADB36"/>
    <w:rsid w:val="053DF944"/>
    <w:rsid w:val="05CCAF8B"/>
    <w:rsid w:val="05D68423"/>
    <w:rsid w:val="05FB1C14"/>
    <w:rsid w:val="060DE142"/>
    <w:rsid w:val="060FA731"/>
    <w:rsid w:val="0626C107"/>
    <w:rsid w:val="069A6DF4"/>
    <w:rsid w:val="06CFCE04"/>
    <w:rsid w:val="06EACA96"/>
    <w:rsid w:val="06FC39CE"/>
    <w:rsid w:val="06FCD2EA"/>
    <w:rsid w:val="076C95B0"/>
    <w:rsid w:val="08024E2A"/>
    <w:rsid w:val="083A90BF"/>
    <w:rsid w:val="0874713E"/>
    <w:rsid w:val="088C1F4E"/>
    <w:rsid w:val="08A3F632"/>
    <w:rsid w:val="08B38509"/>
    <w:rsid w:val="08F093D1"/>
    <w:rsid w:val="08F4845D"/>
    <w:rsid w:val="090F94C6"/>
    <w:rsid w:val="091FAA6A"/>
    <w:rsid w:val="0936355F"/>
    <w:rsid w:val="0937C947"/>
    <w:rsid w:val="094DAE6D"/>
    <w:rsid w:val="099F801F"/>
    <w:rsid w:val="09B50F8E"/>
    <w:rsid w:val="09EBCD07"/>
    <w:rsid w:val="0A145741"/>
    <w:rsid w:val="0A2F8B2D"/>
    <w:rsid w:val="0A589486"/>
    <w:rsid w:val="0AB7C0A4"/>
    <w:rsid w:val="0ADD288B"/>
    <w:rsid w:val="0BE8FE25"/>
    <w:rsid w:val="0BE954F3"/>
    <w:rsid w:val="0C2C06F8"/>
    <w:rsid w:val="0C6B4A94"/>
    <w:rsid w:val="0C6CFA39"/>
    <w:rsid w:val="0C84B203"/>
    <w:rsid w:val="0C852319"/>
    <w:rsid w:val="0CFEF411"/>
    <w:rsid w:val="0D25F712"/>
    <w:rsid w:val="0D33FA73"/>
    <w:rsid w:val="0D62991B"/>
    <w:rsid w:val="0D768734"/>
    <w:rsid w:val="0D7D94CE"/>
    <w:rsid w:val="0DB3DE71"/>
    <w:rsid w:val="0DB752BD"/>
    <w:rsid w:val="0E278E81"/>
    <w:rsid w:val="0E48DBDB"/>
    <w:rsid w:val="0E91AD11"/>
    <w:rsid w:val="0ED01767"/>
    <w:rsid w:val="0F1C04E9"/>
    <w:rsid w:val="0F7BF6DE"/>
    <w:rsid w:val="0FEE68F1"/>
    <w:rsid w:val="10555435"/>
    <w:rsid w:val="106A2767"/>
    <w:rsid w:val="10C8AB76"/>
    <w:rsid w:val="1108B174"/>
    <w:rsid w:val="1118B57D"/>
    <w:rsid w:val="111C8820"/>
    <w:rsid w:val="11835014"/>
    <w:rsid w:val="11957394"/>
    <w:rsid w:val="11986EDE"/>
    <w:rsid w:val="119FCF05"/>
    <w:rsid w:val="11D2124D"/>
    <w:rsid w:val="11FD1028"/>
    <w:rsid w:val="124A768E"/>
    <w:rsid w:val="124B61C1"/>
    <w:rsid w:val="12F0D6AC"/>
    <w:rsid w:val="12F571AF"/>
    <w:rsid w:val="13286009"/>
    <w:rsid w:val="13437B42"/>
    <w:rsid w:val="13841183"/>
    <w:rsid w:val="13AD358B"/>
    <w:rsid w:val="13C4E692"/>
    <w:rsid w:val="13C6B790"/>
    <w:rsid w:val="13DF58B0"/>
    <w:rsid w:val="140B89EE"/>
    <w:rsid w:val="140E8FEF"/>
    <w:rsid w:val="14239C25"/>
    <w:rsid w:val="1465CE6B"/>
    <w:rsid w:val="149B648E"/>
    <w:rsid w:val="14F1C21C"/>
    <w:rsid w:val="150A62A0"/>
    <w:rsid w:val="1522AD41"/>
    <w:rsid w:val="152DB8CB"/>
    <w:rsid w:val="15394BCD"/>
    <w:rsid w:val="1597C6BF"/>
    <w:rsid w:val="15F40DB5"/>
    <w:rsid w:val="1627CAB3"/>
    <w:rsid w:val="163AADD7"/>
    <w:rsid w:val="164711BB"/>
    <w:rsid w:val="16D27D5F"/>
    <w:rsid w:val="17424D5F"/>
    <w:rsid w:val="179C9306"/>
    <w:rsid w:val="17EA7B8A"/>
    <w:rsid w:val="180A7E3E"/>
    <w:rsid w:val="18355D01"/>
    <w:rsid w:val="187BCB3B"/>
    <w:rsid w:val="187EDD88"/>
    <w:rsid w:val="18D6A448"/>
    <w:rsid w:val="191478B1"/>
    <w:rsid w:val="19310FB6"/>
    <w:rsid w:val="19A7F5BE"/>
    <w:rsid w:val="19C58155"/>
    <w:rsid w:val="1A032945"/>
    <w:rsid w:val="1A577D0B"/>
    <w:rsid w:val="1A838FE6"/>
    <w:rsid w:val="1A98BAD1"/>
    <w:rsid w:val="1ABB461C"/>
    <w:rsid w:val="1ABF4A48"/>
    <w:rsid w:val="1AD5BA46"/>
    <w:rsid w:val="1AD814C3"/>
    <w:rsid w:val="1B19A5AE"/>
    <w:rsid w:val="1BA29194"/>
    <w:rsid w:val="1BB5A199"/>
    <w:rsid w:val="1BC6461F"/>
    <w:rsid w:val="1BCCEFDF"/>
    <w:rsid w:val="1BD09FCB"/>
    <w:rsid w:val="1BD8BB1E"/>
    <w:rsid w:val="1C341E78"/>
    <w:rsid w:val="1C4A232B"/>
    <w:rsid w:val="1CA116A5"/>
    <w:rsid w:val="1DF2788F"/>
    <w:rsid w:val="1E00CD26"/>
    <w:rsid w:val="1E1866B6"/>
    <w:rsid w:val="1E721334"/>
    <w:rsid w:val="1E819BA0"/>
    <w:rsid w:val="1E84AFA2"/>
    <w:rsid w:val="1EA1E731"/>
    <w:rsid w:val="1EA7AE69"/>
    <w:rsid w:val="1EB9270E"/>
    <w:rsid w:val="1EBBAA39"/>
    <w:rsid w:val="1ED76E06"/>
    <w:rsid w:val="1ED9785B"/>
    <w:rsid w:val="1EE3A758"/>
    <w:rsid w:val="1F529B4E"/>
    <w:rsid w:val="1F548BE7"/>
    <w:rsid w:val="1F774040"/>
    <w:rsid w:val="1F7E0E42"/>
    <w:rsid w:val="1F87E0F2"/>
    <w:rsid w:val="1F8AE0BF"/>
    <w:rsid w:val="1F9A8BFF"/>
    <w:rsid w:val="1FA728FB"/>
    <w:rsid w:val="1FC13B8F"/>
    <w:rsid w:val="205766B4"/>
    <w:rsid w:val="206D7030"/>
    <w:rsid w:val="2084517E"/>
    <w:rsid w:val="2096A7E1"/>
    <w:rsid w:val="2097F315"/>
    <w:rsid w:val="21062AD9"/>
    <w:rsid w:val="21149D62"/>
    <w:rsid w:val="212533C0"/>
    <w:rsid w:val="213DEB62"/>
    <w:rsid w:val="216AD0A4"/>
    <w:rsid w:val="219A607F"/>
    <w:rsid w:val="21D7357C"/>
    <w:rsid w:val="21EB1AA5"/>
    <w:rsid w:val="224BF15F"/>
    <w:rsid w:val="2271A21C"/>
    <w:rsid w:val="2293D3EA"/>
    <w:rsid w:val="22B34E4F"/>
    <w:rsid w:val="22F3423C"/>
    <w:rsid w:val="23023F8C"/>
    <w:rsid w:val="233222EB"/>
    <w:rsid w:val="2332447E"/>
    <w:rsid w:val="234A373E"/>
    <w:rsid w:val="23870810"/>
    <w:rsid w:val="239AB306"/>
    <w:rsid w:val="23B65A0C"/>
    <w:rsid w:val="23C2BDF6"/>
    <w:rsid w:val="24008F55"/>
    <w:rsid w:val="24073197"/>
    <w:rsid w:val="241D6E44"/>
    <w:rsid w:val="242EFE6A"/>
    <w:rsid w:val="244A6EBB"/>
    <w:rsid w:val="244F836B"/>
    <w:rsid w:val="248C85F5"/>
    <w:rsid w:val="24B20ADB"/>
    <w:rsid w:val="250766C4"/>
    <w:rsid w:val="25122AFC"/>
    <w:rsid w:val="252A7E98"/>
    <w:rsid w:val="25C2D602"/>
    <w:rsid w:val="25C4BBF7"/>
    <w:rsid w:val="25D721D9"/>
    <w:rsid w:val="25D97882"/>
    <w:rsid w:val="2663E4C3"/>
    <w:rsid w:val="266A86DA"/>
    <w:rsid w:val="267DB60F"/>
    <w:rsid w:val="272D311F"/>
    <w:rsid w:val="2786A5A3"/>
    <w:rsid w:val="278EB97D"/>
    <w:rsid w:val="27A32880"/>
    <w:rsid w:val="27EB907D"/>
    <w:rsid w:val="27FA781C"/>
    <w:rsid w:val="2816134E"/>
    <w:rsid w:val="28458254"/>
    <w:rsid w:val="28537FCD"/>
    <w:rsid w:val="286AF097"/>
    <w:rsid w:val="28A1C8AC"/>
    <w:rsid w:val="28A212DE"/>
    <w:rsid w:val="28E3E3E4"/>
    <w:rsid w:val="2903FBE3"/>
    <w:rsid w:val="295F4DDB"/>
    <w:rsid w:val="297A0414"/>
    <w:rsid w:val="2999DFCC"/>
    <w:rsid w:val="299DB9EA"/>
    <w:rsid w:val="29BA6523"/>
    <w:rsid w:val="29E4B472"/>
    <w:rsid w:val="29EB2206"/>
    <w:rsid w:val="2A03DDF3"/>
    <w:rsid w:val="2A531E05"/>
    <w:rsid w:val="2AAD93FB"/>
    <w:rsid w:val="2AB34CE6"/>
    <w:rsid w:val="2ACFE0E5"/>
    <w:rsid w:val="2B0DA698"/>
    <w:rsid w:val="2B3336FA"/>
    <w:rsid w:val="2B445485"/>
    <w:rsid w:val="2B6021D0"/>
    <w:rsid w:val="2B697B55"/>
    <w:rsid w:val="2B964C1E"/>
    <w:rsid w:val="2BB115FD"/>
    <w:rsid w:val="2C1BBD58"/>
    <w:rsid w:val="2C23E823"/>
    <w:rsid w:val="2C5DF1E2"/>
    <w:rsid w:val="2C5F3748"/>
    <w:rsid w:val="2C87141D"/>
    <w:rsid w:val="2C9779E3"/>
    <w:rsid w:val="2CB13897"/>
    <w:rsid w:val="2CE8C0C3"/>
    <w:rsid w:val="2CF0E536"/>
    <w:rsid w:val="2CFA1381"/>
    <w:rsid w:val="2D035D18"/>
    <w:rsid w:val="2DC9B01B"/>
    <w:rsid w:val="2DD8B9A2"/>
    <w:rsid w:val="2E05FCB5"/>
    <w:rsid w:val="2E109931"/>
    <w:rsid w:val="2E142EC1"/>
    <w:rsid w:val="2E16446A"/>
    <w:rsid w:val="2E23910E"/>
    <w:rsid w:val="2E4418CE"/>
    <w:rsid w:val="2E51DBD8"/>
    <w:rsid w:val="2E7255BB"/>
    <w:rsid w:val="2E921A88"/>
    <w:rsid w:val="2F0A199D"/>
    <w:rsid w:val="2F33BD97"/>
    <w:rsid w:val="2F7FFE52"/>
    <w:rsid w:val="2FDFED8F"/>
    <w:rsid w:val="300190DC"/>
    <w:rsid w:val="300551B2"/>
    <w:rsid w:val="307F97AA"/>
    <w:rsid w:val="30E07787"/>
    <w:rsid w:val="30F9738C"/>
    <w:rsid w:val="31098B73"/>
    <w:rsid w:val="3191B7EB"/>
    <w:rsid w:val="3198ADE1"/>
    <w:rsid w:val="31D59BBD"/>
    <w:rsid w:val="31F52DB6"/>
    <w:rsid w:val="31F8E6AB"/>
    <w:rsid w:val="31FF2100"/>
    <w:rsid w:val="32268A91"/>
    <w:rsid w:val="3259F1F6"/>
    <w:rsid w:val="327CA0C8"/>
    <w:rsid w:val="32A7EDE3"/>
    <w:rsid w:val="32B84D15"/>
    <w:rsid w:val="3315CBB1"/>
    <w:rsid w:val="3346FAD3"/>
    <w:rsid w:val="339F7D36"/>
    <w:rsid w:val="344C7C9D"/>
    <w:rsid w:val="3484ED00"/>
    <w:rsid w:val="349FBAF2"/>
    <w:rsid w:val="34C91B67"/>
    <w:rsid w:val="34D54DDD"/>
    <w:rsid w:val="34F29E53"/>
    <w:rsid w:val="352C60AF"/>
    <w:rsid w:val="35908AEB"/>
    <w:rsid w:val="35A1AAF3"/>
    <w:rsid w:val="35AC1F76"/>
    <w:rsid w:val="35EBEE91"/>
    <w:rsid w:val="365FC548"/>
    <w:rsid w:val="372D36A6"/>
    <w:rsid w:val="3742953D"/>
    <w:rsid w:val="377D9924"/>
    <w:rsid w:val="37921675"/>
    <w:rsid w:val="37B0F0ED"/>
    <w:rsid w:val="37CEC408"/>
    <w:rsid w:val="37E5F902"/>
    <w:rsid w:val="37F16F4A"/>
    <w:rsid w:val="381FAFC7"/>
    <w:rsid w:val="38310651"/>
    <w:rsid w:val="38503AFD"/>
    <w:rsid w:val="38753631"/>
    <w:rsid w:val="38781661"/>
    <w:rsid w:val="38928C5C"/>
    <w:rsid w:val="38BD7F44"/>
    <w:rsid w:val="38C10CE8"/>
    <w:rsid w:val="38CADF9A"/>
    <w:rsid w:val="392251E7"/>
    <w:rsid w:val="394675D4"/>
    <w:rsid w:val="394F6AFA"/>
    <w:rsid w:val="39B05D73"/>
    <w:rsid w:val="39CABE8A"/>
    <w:rsid w:val="39D478C4"/>
    <w:rsid w:val="39DBD222"/>
    <w:rsid w:val="39EE9D02"/>
    <w:rsid w:val="3A2CFEB5"/>
    <w:rsid w:val="3A478F4C"/>
    <w:rsid w:val="3A9667AA"/>
    <w:rsid w:val="3B34EDC4"/>
    <w:rsid w:val="3B60AC27"/>
    <w:rsid w:val="3B662AFE"/>
    <w:rsid w:val="3B97982E"/>
    <w:rsid w:val="3BAA41A3"/>
    <w:rsid w:val="3BB5D489"/>
    <w:rsid w:val="3BD77B8B"/>
    <w:rsid w:val="3BF346B5"/>
    <w:rsid w:val="3BFB0E59"/>
    <w:rsid w:val="3C60FB00"/>
    <w:rsid w:val="3C83A2D5"/>
    <w:rsid w:val="3C873E1B"/>
    <w:rsid w:val="3D068C37"/>
    <w:rsid w:val="3D55AC91"/>
    <w:rsid w:val="3D9ED6FB"/>
    <w:rsid w:val="3DA71CD2"/>
    <w:rsid w:val="3DBD2A1D"/>
    <w:rsid w:val="3E0D45CD"/>
    <w:rsid w:val="3E1A3FD6"/>
    <w:rsid w:val="3E29B473"/>
    <w:rsid w:val="3E32C1B0"/>
    <w:rsid w:val="3E8A6E5B"/>
    <w:rsid w:val="3ED619B1"/>
    <w:rsid w:val="3EF13C6E"/>
    <w:rsid w:val="3EF7548C"/>
    <w:rsid w:val="3F1E76DC"/>
    <w:rsid w:val="3F448B60"/>
    <w:rsid w:val="3FE392A6"/>
    <w:rsid w:val="4013197A"/>
    <w:rsid w:val="40216FC0"/>
    <w:rsid w:val="404245A5"/>
    <w:rsid w:val="40938525"/>
    <w:rsid w:val="40A6FE22"/>
    <w:rsid w:val="40A9C993"/>
    <w:rsid w:val="40E7D399"/>
    <w:rsid w:val="412103A4"/>
    <w:rsid w:val="412708E5"/>
    <w:rsid w:val="412BD89C"/>
    <w:rsid w:val="418B4A18"/>
    <w:rsid w:val="418FB30D"/>
    <w:rsid w:val="42029AA6"/>
    <w:rsid w:val="427C7550"/>
    <w:rsid w:val="42D9DF7E"/>
    <w:rsid w:val="430FF21B"/>
    <w:rsid w:val="431A3A93"/>
    <w:rsid w:val="433932BC"/>
    <w:rsid w:val="43652951"/>
    <w:rsid w:val="43679EAF"/>
    <w:rsid w:val="437E9A8F"/>
    <w:rsid w:val="43C298EF"/>
    <w:rsid w:val="43D6E686"/>
    <w:rsid w:val="44246C40"/>
    <w:rsid w:val="4486831A"/>
    <w:rsid w:val="44957614"/>
    <w:rsid w:val="449DD151"/>
    <w:rsid w:val="44C7FA1C"/>
    <w:rsid w:val="44FBFBA3"/>
    <w:rsid w:val="4509DD5D"/>
    <w:rsid w:val="454E75EB"/>
    <w:rsid w:val="455EFDE0"/>
    <w:rsid w:val="45ACBB4D"/>
    <w:rsid w:val="46323BB9"/>
    <w:rsid w:val="46726C1F"/>
    <w:rsid w:val="4695A0AE"/>
    <w:rsid w:val="46ECC9C4"/>
    <w:rsid w:val="4703A971"/>
    <w:rsid w:val="47313818"/>
    <w:rsid w:val="47328929"/>
    <w:rsid w:val="47329638"/>
    <w:rsid w:val="474D366F"/>
    <w:rsid w:val="4751DB72"/>
    <w:rsid w:val="475F163E"/>
    <w:rsid w:val="476E65D6"/>
    <w:rsid w:val="47845CD3"/>
    <w:rsid w:val="47DC14B6"/>
    <w:rsid w:val="480D565E"/>
    <w:rsid w:val="4877F521"/>
    <w:rsid w:val="48E2A6F2"/>
    <w:rsid w:val="48E605B0"/>
    <w:rsid w:val="48FA7EC8"/>
    <w:rsid w:val="48FC3C6F"/>
    <w:rsid w:val="49045783"/>
    <w:rsid w:val="490D69AF"/>
    <w:rsid w:val="491777C7"/>
    <w:rsid w:val="4965CB53"/>
    <w:rsid w:val="49C56FE6"/>
    <w:rsid w:val="49F9E88F"/>
    <w:rsid w:val="49FCBBBD"/>
    <w:rsid w:val="4A22B24D"/>
    <w:rsid w:val="4A2BFDE0"/>
    <w:rsid w:val="4A573B8E"/>
    <w:rsid w:val="4A7A5B73"/>
    <w:rsid w:val="4A82BA7A"/>
    <w:rsid w:val="4A83C928"/>
    <w:rsid w:val="4A9D89EF"/>
    <w:rsid w:val="4AA3FEC5"/>
    <w:rsid w:val="4AE7AF2A"/>
    <w:rsid w:val="4B28F099"/>
    <w:rsid w:val="4BB57778"/>
    <w:rsid w:val="4C5EBAEE"/>
    <w:rsid w:val="4D0DD96B"/>
    <w:rsid w:val="4D1C9898"/>
    <w:rsid w:val="4D5C2290"/>
    <w:rsid w:val="4D637871"/>
    <w:rsid w:val="4D825FAF"/>
    <w:rsid w:val="4DCEA519"/>
    <w:rsid w:val="4DE0BEBB"/>
    <w:rsid w:val="4DF65645"/>
    <w:rsid w:val="4E07E6FD"/>
    <w:rsid w:val="4E191888"/>
    <w:rsid w:val="4E3715A5"/>
    <w:rsid w:val="4E7EC359"/>
    <w:rsid w:val="4E90B608"/>
    <w:rsid w:val="4EA9F7AA"/>
    <w:rsid w:val="4EAD9993"/>
    <w:rsid w:val="4ED45363"/>
    <w:rsid w:val="4F0271CE"/>
    <w:rsid w:val="4F21BEBB"/>
    <w:rsid w:val="4F2421FE"/>
    <w:rsid w:val="4F38D0A5"/>
    <w:rsid w:val="4F8DC04E"/>
    <w:rsid w:val="4FB07E31"/>
    <w:rsid w:val="4FB9E5CD"/>
    <w:rsid w:val="4FBD8E69"/>
    <w:rsid w:val="4FCA8E6F"/>
    <w:rsid w:val="501AC079"/>
    <w:rsid w:val="50255A56"/>
    <w:rsid w:val="504CC5C5"/>
    <w:rsid w:val="5092E03F"/>
    <w:rsid w:val="5095CB97"/>
    <w:rsid w:val="50C9B6AB"/>
    <w:rsid w:val="514F90A7"/>
    <w:rsid w:val="517AC62C"/>
    <w:rsid w:val="5180FABC"/>
    <w:rsid w:val="51811AAE"/>
    <w:rsid w:val="51B7844A"/>
    <w:rsid w:val="52C47ADB"/>
    <w:rsid w:val="52CE0F99"/>
    <w:rsid w:val="530158FD"/>
    <w:rsid w:val="531E6028"/>
    <w:rsid w:val="531FA9FC"/>
    <w:rsid w:val="5320179C"/>
    <w:rsid w:val="53203022"/>
    <w:rsid w:val="5384349A"/>
    <w:rsid w:val="5385C279"/>
    <w:rsid w:val="53C3ECC8"/>
    <w:rsid w:val="53DC4B37"/>
    <w:rsid w:val="53EE2B51"/>
    <w:rsid w:val="54980485"/>
    <w:rsid w:val="54B42EDE"/>
    <w:rsid w:val="54C05735"/>
    <w:rsid w:val="54C474F4"/>
    <w:rsid w:val="54EB77B0"/>
    <w:rsid w:val="54F04AD2"/>
    <w:rsid w:val="54F38071"/>
    <w:rsid w:val="54FC0E21"/>
    <w:rsid w:val="5515403A"/>
    <w:rsid w:val="551543A3"/>
    <w:rsid w:val="554CA42E"/>
    <w:rsid w:val="55506519"/>
    <w:rsid w:val="556F3ACA"/>
    <w:rsid w:val="55AA6F10"/>
    <w:rsid w:val="56011A25"/>
    <w:rsid w:val="560E3BAB"/>
    <w:rsid w:val="564AADA0"/>
    <w:rsid w:val="566B51F1"/>
    <w:rsid w:val="566D0946"/>
    <w:rsid w:val="56711EDD"/>
    <w:rsid w:val="5675E42F"/>
    <w:rsid w:val="56910383"/>
    <w:rsid w:val="56B2B97A"/>
    <w:rsid w:val="577BD391"/>
    <w:rsid w:val="578855F1"/>
    <w:rsid w:val="57AD6C80"/>
    <w:rsid w:val="57BCA2AF"/>
    <w:rsid w:val="57C85F47"/>
    <w:rsid w:val="581DF2BE"/>
    <w:rsid w:val="5832C273"/>
    <w:rsid w:val="585BF5A1"/>
    <w:rsid w:val="58DDBA1D"/>
    <w:rsid w:val="590576DC"/>
    <w:rsid w:val="591C9FFB"/>
    <w:rsid w:val="59A1014A"/>
    <w:rsid w:val="59A4EB05"/>
    <w:rsid w:val="59DA25B4"/>
    <w:rsid w:val="59EDED3B"/>
    <w:rsid w:val="5A097EA5"/>
    <w:rsid w:val="5A0E921C"/>
    <w:rsid w:val="5A3CBEE2"/>
    <w:rsid w:val="5A7299D1"/>
    <w:rsid w:val="5A90A4F2"/>
    <w:rsid w:val="5B8ABDA9"/>
    <w:rsid w:val="5B8D59E2"/>
    <w:rsid w:val="5B9188E8"/>
    <w:rsid w:val="5BB25465"/>
    <w:rsid w:val="5BB67167"/>
    <w:rsid w:val="5BF44071"/>
    <w:rsid w:val="5C029A6F"/>
    <w:rsid w:val="5C2516C6"/>
    <w:rsid w:val="5C5096D4"/>
    <w:rsid w:val="5C697FFD"/>
    <w:rsid w:val="5C77E5C1"/>
    <w:rsid w:val="5C94D4D6"/>
    <w:rsid w:val="5CA22163"/>
    <w:rsid w:val="5CE3BCE2"/>
    <w:rsid w:val="5CE95673"/>
    <w:rsid w:val="5CF2077F"/>
    <w:rsid w:val="5CFAF687"/>
    <w:rsid w:val="5CFFD2AA"/>
    <w:rsid w:val="5DC1B2F0"/>
    <w:rsid w:val="5DD0416F"/>
    <w:rsid w:val="5E105516"/>
    <w:rsid w:val="5E20DD3D"/>
    <w:rsid w:val="5E22D824"/>
    <w:rsid w:val="5E409FF8"/>
    <w:rsid w:val="5E46DDDD"/>
    <w:rsid w:val="5E785698"/>
    <w:rsid w:val="5EA3C866"/>
    <w:rsid w:val="5EC55A9C"/>
    <w:rsid w:val="5F121A47"/>
    <w:rsid w:val="5F21335E"/>
    <w:rsid w:val="5F6C13D6"/>
    <w:rsid w:val="5FA1E873"/>
    <w:rsid w:val="5FAE9DA5"/>
    <w:rsid w:val="5FAF6F6E"/>
    <w:rsid w:val="5FE2928A"/>
    <w:rsid w:val="5FF93154"/>
    <w:rsid w:val="60460247"/>
    <w:rsid w:val="604D7195"/>
    <w:rsid w:val="6052D061"/>
    <w:rsid w:val="60B4A409"/>
    <w:rsid w:val="60B537F0"/>
    <w:rsid w:val="60D6A994"/>
    <w:rsid w:val="61605CDF"/>
    <w:rsid w:val="61842A14"/>
    <w:rsid w:val="61C12C76"/>
    <w:rsid w:val="61FC7E62"/>
    <w:rsid w:val="625D6C9E"/>
    <w:rsid w:val="627C0047"/>
    <w:rsid w:val="629EFCDC"/>
    <w:rsid w:val="63600D46"/>
    <w:rsid w:val="63E2079D"/>
    <w:rsid w:val="649BF523"/>
    <w:rsid w:val="64BE6045"/>
    <w:rsid w:val="64F466B0"/>
    <w:rsid w:val="654126C1"/>
    <w:rsid w:val="654C6963"/>
    <w:rsid w:val="656A76F6"/>
    <w:rsid w:val="658564E9"/>
    <w:rsid w:val="6585A49F"/>
    <w:rsid w:val="6596BB84"/>
    <w:rsid w:val="65B6D515"/>
    <w:rsid w:val="65BC06E8"/>
    <w:rsid w:val="66477EE2"/>
    <w:rsid w:val="664AF87C"/>
    <w:rsid w:val="6663B628"/>
    <w:rsid w:val="66AFE0E2"/>
    <w:rsid w:val="66BB9ECC"/>
    <w:rsid w:val="66C11A4D"/>
    <w:rsid w:val="66C6D6BD"/>
    <w:rsid w:val="66D19CCB"/>
    <w:rsid w:val="6724FA44"/>
    <w:rsid w:val="674A4A7A"/>
    <w:rsid w:val="676858D2"/>
    <w:rsid w:val="678C5BCD"/>
    <w:rsid w:val="679BFB16"/>
    <w:rsid w:val="679E8173"/>
    <w:rsid w:val="67A6F95C"/>
    <w:rsid w:val="67B5A52C"/>
    <w:rsid w:val="67C0ED99"/>
    <w:rsid w:val="67E918BB"/>
    <w:rsid w:val="67FD0352"/>
    <w:rsid w:val="68613FDB"/>
    <w:rsid w:val="687A37FE"/>
    <w:rsid w:val="68890651"/>
    <w:rsid w:val="68A0AA85"/>
    <w:rsid w:val="68A976F4"/>
    <w:rsid w:val="68D4F6E4"/>
    <w:rsid w:val="690E7217"/>
    <w:rsid w:val="691615C3"/>
    <w:rsid w:val="696E753B"/>
    <w:rsid w:val="69A3C329"/>
    <w:rsid w:val="69B6F4B6"/>
    <w:rsid w:val="69CC32EF"/>
    <w:rsid w:val="69EB9937"/>
    <w:rsid w:val="6A03E989"/>
    <w:rsid w:val="6A3CE5D9"/>
    <w:rsid w:val="6A5F670E"/>
    <w:rsid w:val="6A72B527"/>
    <w:rsid w:val="6AC98D16"/>
    <w:rsid w:val="6AF11B2C"/>
    <w:rsid w:val="6B261159"/>
    <w:rsid w:val="6B59F450"/>
    <w:rsid w:val="6B83EBD1"/>
    <w:rsid w:val="6B9B4666"/>
    <w:rsid w:val="6B9E4708"/>
    <w:rsid w:val="6BD7BD16"/>
    <w:rsid w:val="6BE05B43"/>
    <w:rsid w:val="6C2BB633"/>
    <w:rsid w:val="6C497733"/>
    <w:rsid w:val="6C5BD9B5"/>
    <w:rsid w:val="6C6E180F"/>
    <w:rsid w:val="6CA19FB3"/>
    <w:rsid w:val="6CB58C11"/>
    <w:rsid w:val="6D40C1F1"/>
    <w:rsid w:val="6D82D3BA"/>
    <w:rsid w:val="6DB54BCC"/>
    <w:rsid w:val="6DD2E6D0"/>
    <w:rsid w:val="6DDEEEE3"/>
    <w:rsid w:val="6E10E1DE"/>
    <w:rsid w:val="6E43D479"/>
    <w:rsid w:val="6EB26E87"/>
    <w:rsid w:val="6EDEBDCB"/>
    <w:rsid w:val="6EF0429A"/>
    <w:rsid w:val="6F0E74F0"/>
    <w:rsid w:val="6F578B3C"/>
    <w:rsid w:val="6F7C51C5"/>
    <w:rsid w:val="6F860F10"/>
    <w:rsid w:val="6FB6E424"/>
    <w:rsid w:val="6FBAF1F4"/>
    <w:rsid w:val="6FE7EF9F"/>
    <w:rsid w:val="6FEA868C"/>
    <w:rsid w:val="70012EF4"/>
    <w:rsid w:val="704C5A0B"/>
    <w:rsid w:val="708AB341"/>
    <w:rsid w:val="70A18FDC"/>
    <w:rsid w:val="70F913FE"/>
    <w:rsid w:val="70FA58E7"/>
    <w:rsid w:val="70FC0D7D"/>
    <w:rsid w:val="7133CB63"/>
    <w:rsid w:val="71402F19"/>
    <w:rsid w:val="7148EA45"/>
    <w:rsid w:val="7167870B"/>
    <w:rsid w:val="7171D0A0"/>
    <w:rsid w:val="71963D9D"/>
    <w:rsid w:val="7198EE2D"/>
    <w:rsid w:val="71C9C024"/>
    <w:rsid w:val="724A6FC0"/>
    <w:rsid w:val="725368FE"/>
    <w:rsid w:val="72B2E280"/>
    <w:rsid w:val="72F5A020"/>
    <w:rsid w:val="73004DEF"/>
    <w:rsid w:val="7332C707"/>
    <w:rsid w:val="73DB4BF0"/>
    <w:rsid w:val="73DE6ADA"/>
    <w:rsid w:val="742A711D"/>
    <w:rsid w:val="748C50E0"/>
    <w:rsid w:val="74D0D180"/>
    <w:rsid w:val="74E54847"/>
    <w:rsid w:val="74E86957"/>
    <w:rsid w:val="7508DB12"/>
    <w:rsid w:val="752F9A34"/>
    <w:rsid w:val="7533DE66"/>
    <w:rsid w:val="755450BE"/>
    <w:rsid w:val="75665661"/>
    <w:rsid w:val="757DFF0B"/>
    <w:rsid w:val="75890F12"/>
    <w:rsid w:val="75BDF5E7"/>
    <w:rsid w:val="75E15F61"/>
    <w:rsid w:val="76242228"/>
    <w:rsid w:val="7641AE70"/>
    <w:rsid w:val="7659F301"/>
    <w:rsid w:val="7686F7DF"/>
    <w:rsid w:val="76EC7018"/>
    <w:rsid w:val="77143F13"/>
    <w:rsid w:val="771E8545"/>
    <w:rsid w:val="771FE105"/>
    <w:rsid w:val="772E7ADB"/>
    <w:rsid w:val="775B1C33"/>
    <w:rsid w:val="77B1DA57"/>
    <w:rsid w:val="77EF6060"/>
    <w:rsid w:val="783AD1EA"/>
    <w:rsid w:val="787FD849"/>
    <w:rsid w:val="788EC190"/>
    <w:rsid w:val="789C3F83"/>
    <w:rsid w:val="7925C94A"/>
    <w:rsid w:val="794ECFA3"/>
    <w:rsid w:val="79943C0D"/>
    <w:rsid w:val="79D29DA1"/>
    <w:rsid w:val="7A2C8F55"/>
    <w:rsid w:val="7A8F15C3"/>
    <w:rsid w:val="7AD0F969"/>
    <w:rsid w:val="7AEE72A1"/>
    <w:rsid w:val="7AFD016B"/>
    <w:rsid w:val="7AFE5F11"/>
    <w:rsid w:val="7B1A6007"/>
    <w:rsid w:val="7B206B48"/>
    <w:rsid w:val="7B211C7B"/>
    <w:rsid w:val="7B53EA33"/>
    <w:rsid w:val="7B7BCDA1"/>
    <w:rsid w:val="7B813A48"/>
    <w:rsid w:val="7B9E5581"/>
    <w:rsid w:val="7BA638D6"/>
    <w:rsid w:val="7BC1769B"/>
    <w:rsid w:val="7BDAEEC7"/>
    <w:rsid w:val="7BF13EC0"/>
    <w:rsid w:val="7BF6FB41"/>
    <w:rsid w:val="7BF9CFF2"/>
    <w:rsid w:val="7C103047"/>
    <w:rsid w:val="7C1F3137"/>
    <w:rsid w:val="7C27B4C2"/>
    <w:rsid w:val="7CA7BBDE"/>
    <w:rsid w:val="7CC2B209"/>
    <w:rsid w:val="7D36D80E"/>
    <w:rsid w:val="7D51223B"/>
    <w:rsid w:val="7D854F44"/>
    <w:rsid w:val="7D97CAE0"/>
    <w:rsid w:val="7DB251E1"/>
    <w:rsid w:val="7DD4CF78"/>
    <w:rsid w:val="7E0CB04C"/>
    <w:rsid w:val="7E24C9E2"/>
    <w:rsid w:val="7E504465"/>
    <w:rsid w:val="7E9B35E9"/>
    <w:rsid w:val="7EA2BCF5"/>
    <w:rsid w:val="7F093CDF"/>
    <w:rsid w:val="7FA51D9A"/>
    <w:rsid w:val="7FD06F09"/>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0036B"/>
  <w15:chartTrackingRefBased/>
  <w15:docId w15:val="{764E2F00-06E8-4FDB-8BF9-1DAECC14A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1BA29194"/>
    <w:rPr>
      <w:rFonts w:ascii="Times New Roman" w:eastAsia="Times New Roman" w:hAnsi="Times New Roman" w:cs="Times New Roman"/>
      <w:color w:val="000000" w:themeColor="text1"/>
      <w:sz w:val="20"/>
      <w:szCs w:val="20"/>
    </w:rPr>
  </w:style>
  <w:style w:type="paragraph" w:styleId="Heading1">
    <w:name w:val="heading 1"/>
    <w:basedOn w:val="Normal"/>
    <w:next w:val="Normal"/>
    <w:uiPriority w:val="9"/>
    <w:qFormat/>
    <w:rsid w:val="6DDEEEE3"/>
    <w:pPr>
      <w:keepNext/>
      <w:keepLines/>
      <w:spacing w:after="0" w:line="276" w:lineRule="auto"/>
      <w:outlineLvl w:val="0"/>
    </w:pPr>
    <w:rPr>
      <w:rFonts w:asciiTheme="minorHAnsi" w:eastAsiaTheme="minorEastAsia" w:hAnsiTheme="minorHAnsi" w:cstheme="minorBidi"/>
      <w:color w:val="0F4761" w:themeColor="accent1" w:themeShade="BF"/>
      <w:sz w:val="28"/>
      <w:szCs w:val="28"/>
    </w:rPr>
  </w:style>
  <w:style w:type="paragraph" w:styleId="Heading2">
    <w:name w:val="heading 2"/>
    <w:basedOn w:val="Normal"/>
    <w:next w:val="Normal"/>
    <w:uiPriority w:val="9"/>
    <w:unhideWhenUsed/>
    <w:qFormat/>
    <w:rsid w:val="1BA291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uiPriority w:val="9"/>
    <w:semiHidden/>
    <w:unhideWhenUsed/>
    <w:qFormat/>
    <w:rsid w:val="1BA2919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uiPriority w:val="9"/>
    <w:semiHidden/>
    <w:unhideWhenUsed/>
    <w:qFormat/>
    <w:rsid w:val="1BA291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uiPriority w:val="9"/>
    <w:semiHidden/>
    <w:unhideWhenUsed/>
    <w:qFormat/>
    <w:rsid w:val="1BA291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uiPriority w:val="9"/>
    <w:semiHidden/>
    <w:unhideWhenUsed/>
    <w:qFormat/>
    <w:rsid w:val="1BA291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uiPriority w:val="9"/>
    <w:semiHidden/>
    <w:unhideWhenUsed/>
    <w:qFormat/>
    <w:rsid w:val="1BA291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uiPriority w:val="9"/>
    <w:semiHidden/>
    <w:unhideWhenUsed/>
    <w:qFormat/>
    <w:rsid w:val="1BA29194"/>
    <w:pPr>
      <w:keepNext/>
      <w:keepLines/>
      <w:spacing w:after="0"/>
      <w:outlineLvl w:val="7"/>
    </w:pPr>
    <w:rPr>
      <w:rFonts w:eastAsiaTheme="majorEastAsia" w:cstheme="majorBidi"/>
      <w:i/>
      <w:iCs/>
      <w:color w:val="272727"/>
    </w:rPr>
  </w:style>
  <w:style w:type="paragraph" w:styleId="Heading9">
    <w:name w:val="heading 9"/>
    <w:basedOn w:val="Normal"/>
    <w:next w:val="Normal"/>
    <w:uiPriority w:val="9"/>
    <w:semiHidden/>
    <w:unhideWhenUsed/>
    <w:qFormat/>
    <w:rsid w:val="1BA29194"/>
    <w:pPr>
      <w:keepNext/>
      <w:keepLines/>
      <w:spacing w:after="0"/>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7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1BA29194"/>
    <w:pPr>
      <w:ind w:left="720"/>
      <w:contextualSpacing/>
    </w:pPr>
  </w:style>
  <w:style w:type="character" w:styleId="IntenseEmphasis">
    <w:name w:val="Intense Emphasis"/>
    <w:basedOn w:val="DefaultParagraphFont"/>
    <w:uiPriority w:val="21"/>
    <w:qFormat/>
    <w:rsid w:val="00C543DA"/>
    <w:rPr>
      <w:i/>
      <w:iCs/>
      <w:color w:val="0F4761" w:themeColor="accent1" w:themeShade="BF"/>
    </w:rPr>
  </w:style>
  <w:style w:type="character" w:styleId="IntenseReference">
    <w:name w:val="Intense Reference"/>
    <w:basedOn w:val="DefaultParagraphFont"/>
    <w:uiPriority w:val="32"/>
    <w:qFormat/>
    <w:rsid w:val="00C543DA"/>
    <w:rPr>
      <w:b/>
      <w:bCs/>
      <w:smallCaps/>
      <w:color w:val="0F4761" w:themeColor="accent1" w:themeShade="BF"/>
      <w:spacing w:val="5"/>
    </w:rPr>
  </w:style>
  <w:style w:type="character" w:customStyle="1" w:styleId="Titre1Car">
    <w:name w:val="Titre 1 Car"/>
    <w:basedOn w:val="DefaultParagraphFont"/>
    <w:uiPriority w:val="9"/>
    <w:rsid w:val="00F968B0"/>
    <w:rPr>
      <w:rFonts w:ascii="Times New Roman" w:eastAsia="Times New Roman" w:hAnsi="Times New Roman" w:cs="Times New Roman"/>
      <w:color w:val="0F4761" w:themeColor="accent1" w:themeShade="BF"/>
      <w:sz w:val="28"/>
      <w:szCs w:val="28"/>
    </w:rPr>
  </w:style>
  <w:style w:type="character" w:customStyle="1" w:styleId="Titre2Car">
    <w:name w:val="Titre 2 Car"/>
    <w:basedOn w:val="DefaultParagraphFont"/>
    <w:uiPriority w:val="9"/>
    <w:semiHidden/>
    <w:rsid w:val="00F968B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DefaultParagraphFont"/>
    <w:uiPriority w:val="9"/>
    <w:semiHidden/>
    <w:rsid w:val="00F968B0"/>
    <w:rPr>
      <w:rFonts w:eastAsiaTheme="majorEastAsia" w:cstheme="majorBidi"/>
      <w:color w:val="0F4761" w:themeColor="accent1" w:themeShade="BF"/>
      <w:sz w:val="28"/>
      <w:szCs w:val="28"/>
    </w:rPr>
  </w:style>
  <w:style w:type="character" w:customStyle="1" w:styleId="Titre4Car">
    <w:name w:val="Titre 4 Car"/>
    <w:basedOn w:val="DefaultParagraphFont"/>
    <w:uiPriority w:val="9"/>
    <w:semiHidden/>
    <w:rsid w:val="00F968B0"/>
    <w:rPr>
      <w:rFonts w:eastAsiaTheme="majorEastAsia" w:cstheme="majorBidi"/>
      <w:i/>
      <w:iCs/>
      <w:color w:val="0F4761" w:themeColor="accent1" w:themeShade="BF"/>
    </w:rPr>
  </w:style>
  <w:style w:type="character" w:customStyle="1" w:styleId="Titre5Car">
    <w:name w:val="Titre 5 Car"/>
    <w:basedOn w:val="DefaultParagraphFont"/>
    <w:uiPriority w:val="9"/>
    <w:semiHidden/>
    <w:rsid w:val="00F968B0"/>
    <w:rPr>
      <w:rFonts w:eastAsiaTheme="majorEastAsia" w:cstheme="majorBidi"/>
      <w:color w:val="0F4761" w:themeColor="accent1" w:themeShade="BF"/>
    </w:rPr>
  </w:style>
  <w:style w:type="character" w:customStyle="1" w:styleId="Titre6Car">
    <w:name w:val="Titre 6 Car"/>
    <w:basedOn w:val="DefaultParagraphFont"/>
    <w:uiPriority w:val="9"/>
    <w:semiHidden/>
    <w:rsid w:val="00F968B0"/>
    <w:rPr>
      <w:rFonts w:eastAsiaTheme="majorEastAsia" w:cstheme="majorBidi"/>
      <w:i/>
      <w:iCs/>
      <w:color w:val="595959" w:themeColor="text1" w:themeTint="A6"/>
    </w:rPr>
  </w:style>
  <w:style w:type="character" w:customStyle="1" w:styleId="Titre7Car">
    <w:name w:val="Titre 7 Car"/>
    <w:basedOn w:val="DefaultParagraphFont"/>
    <w:uiPriority w:val="9"/>
    <w:semiHidden/>
    <w:rsid w:val="00F968B0"/>
    <w:rPr>
      <w:rFonts w:eastAsiaTheme="majorEastAsia" w:cstheme="majorBidi"/>
      <w:color w:val="595959" w:themeColor="text1" w:themeTint="A6"/>
    </w:rPr>
  </w:style>
  <w:style w:type="character" w:customStyle="1" w:styleId="Titre8Car">
    <w:name w:val="Titre 8 Car"/>
    <w:basedOn w:val="DefaultParagraphFont"/>
    <w:uiPriority w:val="9"/>
    <w:semiHidden/>
    <w:rsid w:val="00F968B0"/>
    <w:rPr>
      <w:rFonts w:ascii="Times New Roman" w:eastAsiaTheme="majorEastAsia" w:hAnsi="Times New Roman" w:cstheme="majorBidi"/>
      <w:i/>
      <w:iCs/>
      <w:color w:val="272727"/>
    </w:rPr>
  </w:style>
  <w:style w:type="character" w:customStyle="1" w:styleId="Titre9Car">
    <w:name w:val="Titre 9 Car"/>
    <w:basedOn w:val="DefaultParagraphFont"/>
    <w:uiPriority w:val="9"/>
    <w:semiHidden/>
    <w:rsid w:val="00F968B0"/>
    <w:rPr>
      <w:rFonts w:ascii="Times New Roman" w:eastAsiaTheme="majorEastAsia" w:hAnsi="Times New Roman" w:cstheme="majorBidi"/>
      <w:color w:val="272727"/>
    </w:rPr>
  </w:style>
  <w:style w:type="character" w:customStyle="1" w:styleId="TitreCar">
    <w:name w:val="Titre Car"/>
    <w:basedOn w:val="DefaultParagraphFont"/>
    <w:uiPriority w:val="10"/>
    <w:rsid w:val="00F968B0"/>
    <w:rPr>
      <w:rFonts w:asciiTheme="majorHAnsi" w:eastAsiaTheme="majorEastAsia" w:hAnsiTheme="majorHAnsi" w:cstheme="majorBidi"/>
      <w:sz w:val="56"/>
      <w:szCs w:val="56"/>
    </w:rPr>
  </w:style>
  <w:style w:type="character" w:customStyle="1" w:styleId="Sous-titreCar">
    <w:name w:val="Sous-titre Car"/>
    <w:basedOn w:val="DefaultParagraphFont"/>
    <w:uiPriority w:val="11"/>
    <w:rsid w:val="00F968B0"/>
    <w:rPr>
      <w:rFonts w:ascii="Times New Roman" w:eastAsiaTheme="majorEastAsia" w:hAnsi="Times New Roman" w:cstheme="majorBidi"/>
      <w:color w:val="595959" w:themeColor="text1" w:themeTint="A6"/>
      <w:sz w:val="28"/>
      <w:szCs w:val="28"/>
    </w:rPr>
  </w:style>
  <w:style w:type="character" w:customStyle="1" w:styleId="CitationCar">
    <w:name w:val="Citation Car"/>
    <w:basedOn w:val="DefaultParagraphFont"/>
    <w:uiPriority w:val="29"/>
    <w:rsid w:val="00F968B0"/>
    <w:rPr>
      <w:i/>
      <w:iCs/>
      <w:color w:val="404040" w:themeColor="text1" w:themeTint="BF"/>
    </w:rPr>
  </w:style>
  <w:style w:type="character" w:customStyle="1" w:styleId="CitationintenseCar">
    <w:name w:val="Citation intense Car"/>
    <w:basedOn w:val="DefaultParagraphFont"/>
    <w:uiPriority w:val="30"/>
    <w:rsid w:val="00F968B0"/>
    <w:rPr>
      <w:i/>
      <w:iCs/>
      <w:color w:val="0F4761" w:themeColor="accent1" w:themeShade="BF"/>
    </w:rPr>
  </w:style>
  <w:style w:type="character" w:customStyle="1" w:styleId="apple-converted-space">
    <w:name w:val="apple-converted-space"/>
    <w:basedOn w:val="DefaultParagraphFont"/>
    <w:rsid w:val="00615426"/>
  </w:style>
  <w:style w:type="character" w:styleId="Hyperlink">
    <w:name w:val="Hyperlink"/>
    <w:basedOn w:val="DefaultParagraphFont"/>
    <w:uiPriority w:val="99"/>
    <w:unhideWhenUsed/>
    <w:rsid w:val="0044782D"/>
    <w:rPr>
      <w:color w:val="467886" w:themeColor="hyperlink"/>
      <w:u w:val="single"/>
    </w:rPr>
  </w:style>
  <w:style w:type="character" w:styleId="UnresolvedMention">
    <w:name w:val="Unresolved Mention"/>
    <w:basedOn w:val="DefaultParagraphFont"/>
    <w:uiPriority w:val="99"/>
    <w:semiHidden/>
    <w:unhideWhenUsed/>
    <w:rsid w:val="0044782D"/>
    <w:rPr>
      <w:color w:val="605E5C"/>
      <w:shd w:val="clear" w:color="auto" w:fill="E1DFDD"/>
    </w:rPr>
  </w:style>
  <w:style w:type="paragraph" w:styleId="NoSpacing">
    <w:name w:val="No Spacing"/>
    <w:basedOn w:val="Heading1"/>
    <w:uiPriority w:val="1"/>
    <w:qFormat/>
    <w:rsid w:val="007D2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buddies.org/science-fair-projects/project-ideas/Astro_p033/astronomy/why-are-there-seasons" TargetMode="External"/><Relationship Id="rId13" Type="http://schemas.openxmlformats.org/officeDocument/2006/relationships/hyperlink" Target="https://maps.app.goo.gl/B5MwzrnmG8u66LucA" TargetMode="External"/><Relationship Id="rId18" Type="http://schemas.openxmlformats.org/officeDocument/2006/relationships/hyperlink" Target="https://maps.app.goo.gl/r8ewNvBJ9yAooD3J6" TargetMode="External"/><Relationship Id="rId3" Type="http://schemas.openxmlformats.org/officeDocument/2006/relationships/settings" Target="settings.xml"/><Relationship Id="rId21" Type="http://schemas.openxmlformats.org/officeDocument/2006/relationships/hyperlink" Target="https://biomanbio.com/index.html" TargetMode="External"/><Relationship Id="rId7" Type="http://schemas.openxmlformats.org/officeDocument/2006/relationships/hyperlink" Target="https://biomanbio.com/HTML5GamesandLabs/EcoGames/nitrogencyclepage.html" TargetMode="External"/><Relationship Id="rId12" Type="http://schemas.openxmlformats.org/officeDocument/2006/relationships/hyperlink" Target="https://www.homedepot.ca/product/hdx-102l-stackable-tough-strong-storage-tote-bin-plastic-organizer-box-black-base-yellow-snap-on-lid/1000706729?eid=PS_GO_140203__ALL_PLA-526641&amp;eid=PS_GOOGLE_D00_Corporate_GGL_Shopping_All-Products_All%20Products__PRODUCT_GROUP_pla-294357559827&amp;pid=1000706729&amp;store=7025&amp;gclsrc=aw.ds&amp;gad_source=1&amp;gbraid=0AAAAADhdmz4a1gXBTnra_Z9lsbp_XnDg3&amp;gclid=CjwKCAiAneK8BhAVEiwAoy2HYaKKyuiyQAAznpeMltig_2hktQBEFIunV7b28EaPk9IXSeqD59X2bhoCWtUQAvD_BwE" TargetMode="External"/><Relationship Id="rId17" Type="http://schemas.openxmlformats.org/officeDocument/2006/relationships/hyperlink" Target="https://maps.app.goo.gl/CP625ZhcvobPqWkeA" TargetMode="External"/><Relationship Id="rId2" Type="http://schemas.openxmlformats.org/officeDocument/2006/relationships/styles" Target="styles.xml"/><Relationship Id="rId16" Type="http://schemas.openxmlformats.org/officeDocument/2006/relationships/hyperlink" Target="https://maps.app.goo.gl/cpddT5ufpuajsBdy5" TargetMode="External"/><Relationship Id="rId20" Type="http://schemas.openxmlformats.org/officeDocument/2006/relationships/hyperlink" Target="https://www.mbari.org/lesson-plan/a-whale-of-a-tale/" TargetMode="External"/><Relationship Id="rId1" Type="http://schemas.openxmlformats.org/officeDocument/2006/relationships/numbering" Target="numbering.xml"/><Relationship Id="rId6" Type="http://schemas.openxmlformats.org/officeDocument/2006/relationships/hyperlink" Target="https://www.mbari.org/lesson-plan/a-whale-of-a-tale/" TargetMode="External"/><Relationship Id="rId11" Type="http://schemas.openxmlformats.org/officeDocument/2006/relationships/hyperlink" Target="https://trello.com/invite/b/67854de1c174241761255377/ATTIc3a0c1ebe3a657b45168efe4dc6f20bb44B601A6/gng1503" TargetMode="External"/><Relationship Id="rId24" Type="http://schemas.microsoft.com/office/2020/10/relationships/intelligence" Target="intelligence2.xml"/><Relationship Id="rId5" Type="http://schemas.openxmlformats.org/officeDocument/2006/relationships/hyperlink" Target="https://www.sciencebuddies.org/science-fair-projects/project-ideas/Astro_p033/astronomy/why-are-there-seasons" TargetMode="External"/><Relationship Id="rId15" Type="http://schemas.openxmlformats.org/officeDocument/2006/relationships/hyperlink" Target="https://maps.app.goo.gl/W1t6T1GrTXqWvBQ96" TargetMode="External"/><Relationship Id="rId23" Type="http://schemas.openxmlformats.org/officeDocument/2006/relationships/theme" Target="theme/theme1.xml"/><Relationship Id="rId10" Type="http://schemas.openxmlformats.org/officeDocument/2006/relationships/hyperlink" Target="https://biomanbio.com/HTML5GamesandLabs/EcoGames/nitrogencyclepage.html" TargetMode="External"/><Relationship Id="rId19" Type="http://schemas.openxmlformats.org/officeDocument/2006/relationships/hyperlink" Target="https://www.sciencebuddies.org/science-fair-projects/project-ideas/Astro_p033/astronomy/why-are-there-seasons" TargetMode="External"/><Relationship Id="rId4" Type="http://schemas.openxmlformats.org/officeDocument/2006/relationships/webSettings" Target="webSettings.xml"/><Relationship Id="rId9" Type="http://schemas.openxmlformats.org/officeDocument/2006/relationships/hyperlink" Target="https://www.mbari.org/lesson-plan/a-whale-of-a-tale/" TargetMode="External"/><Relationship Id="rId14" Type="http://schemas.openxmlformats.org/officeDocument/2006/relationships/hyperlink" Target="https://maps.app.goo.gl/VyGtAQcYsAg8EvJf6"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2091</Words>
  <Characters>11923</Characters>
  <Application>Microsoft Office Word</Application>
  <DocSecurity>4</DocSecurity>
  <Lines>99</Lines>
  <Paragraphs>27</Paragraphs>
  <ScaleCrop>false</ScaleCrop>
  <Company/>
  <LinksUpToDate>false</LinksUpToDate>
  <CharactersWithSpaces>13987</CharactersWithSpaces>
  <SharedDoc>false</SharedDoc>
  <HLinks>
    <vt:vector size="102" baseType="variant">
      <vt:variant>
        <vt:i4>4259935</vt:i4>
      </vt:variant>
      <vt:variant>
        <vt:i4>48</vt:i4>
      </vt:variant>
      <vt:variant>
        <vt:i4>0</vt:i4>
      </vt:variant>
      <vt:variant>
        <vt:i4>5</vt:i4>
      </vt:variant>
      <vt:variant>
        <vt:lpwstr>https://biomanbio.com/index.html</vt:lpwstr>
      </vt:variant>
      <vt:variant>
        <vt:lpwstr/>
      </vt:variant>
      <vt:variant>
        <vt:i4>5832715</vt:i4>
      </vt:variant>
      <vt:variant>
        <vt:i4>45</vt:i4>
      </vt:variant>
      <vt:variant>
        <vt:i4>0</vt:i4>
      </vt:variant>
      <vt:variant>
        <vt:i4>5</vt:i4>
      </vt:variant>
      <vt:variant>
        <vt:lpwstr>https://www.mbari.org/lesson-plan/a-whale-of-a-tale/</vt:lpwstr>
      </vt:variant>
      <vt:variant>
        <vt:lpwstr/>
      </vt:variant>
      <vt:variant>
        <vt:i4>1900642</vt:i4>
      </vt:variant>
      <vt:variant>
        <vt:i4>42</vt:i4>
      </vt:variant>
      <vt:variant>
        <vt:i4>0</vt:i4>
      </vt:variant>
      <vt:variant>
        <vt:i4>5</vt:i4>
      </vt:variant>
      <vt:variant>
        <vt:lpwstr>https://www.sciencebuddies.org/science-fair-projects/project-ideas/Astro_p033/astronomy/why-are-there-seasons</vt:lpwstr>
      </vt:variant>
      <vt:variant>
        <vt:lpwstr/>
      </vt:variant>
      <vt:variant>
        <vt:i4>1638431</vt:i4>
      </vt:variant>
      <vt:variant>
        <vt:i4>39</vt:i4>
      </vt:variant>
      <vt:variant>
        <vt:i4>0</vt:i4>
      </vt:variant>
      <vt:variant>
        <vt:i4>5</vt:i4>
      </vt:variant>
      <vt:variant>
        <vt:lpwstr>https://maps.app.goo.gl/r8ewNvBJ9yAooD3J6</vt:lpwstr>
      </vt:variant>
      <vt:variant>
        <vt:lpwstr/>
      </vt:variant>
      <vt:variant>
        <vt:i4>262150</vt:i4>
      </vt:variant>
      <vt:variant>
        <vt:i4>36</vt:i4>
      </vt:variant>
      <vt:variant>
        <vt:i4>0</vt:i4>
      </vt:variant>
      <vt:variant>
        <vt:i4>5</vt:i4>
      </vt:variant>
      <vt:variant>
        <vt:lpwstr>https://maps.app.goo.gl/CP625ZhcvobPqWkeA</vt:lpwstr>
      </vt:variant>
      <vt:variant>
        <vt:lpwstr/>
      </vt:variant>
      <vt:variant>
        <vt:i4>1114112</vt:i4>
      </vt:variant>
      <vt:variant>
        <vt:i4>33</vt:i4>
      </vt:variant>
      <vt:variant>
        <vt:i4>0</vt:i4>
      </vt:variant>
      <vt:variant>
        <vt:i4>5</vt:i4>
      </vt:variant>
      <vt:variant>
        <vt:lpwstr>https://maps.app.goo.gl/cpddT5ufpuajsBdy5</vt:lpwstr>
      </vt:variant>
      <vt:variant>
        <vt:lpwstr/>
      </vt:variant>
      <vt:variant>
        <vt:i4>4325394</vt:i4>
      </vt:variant>
      <vt:variant>
        <vt:i4>30</vt:i4>
      </vt:variant>
      <vt:variant>
        <vt:i4>0</vt:i4>
      </vt:variant>
      <vt:variant>
        <vt:i4>5</vt:i4>
      </vt:variant>
      <vt:variant>
        <vt:lpwstr>https://maps.app.goo.gl/W1t6T1GrTXqWvBQ96</vt:lpwstr>
      </vt:variant>
      <vt:variant>
        <vt:lpwstr/>
      </vt:variant>
      <vt:variant>
        <vt:i4>1966088</vt:i4>
      </vt:variant>
      <vt:variant>
        <vt:i4>27</vt:i4>
      </vt:variant>
      <vt:variant>
        <vt:i4>0</vt:i4>
      </vt:variant>
      <vt:variant>
        <vt:i4>5</vt:i4>
      </vt:variant>
      <vt:variant>
        <vt:lpwstr>https://maps.app.goo.gl/VyGtAQcYsAg8EvJf6</vt:lpwstr>
      </vt:variant>
      <vt:variant>
        <vt:lpwstr/>
      </vt:variant>
      <vt:variant>
        <vt:i4>917578</vt:i4>
      </vt:variant>
      <vt:variant>
        <vt:i4>24</vt:i4>
      </vt:variant>
      <vt:variant>
        <vt:i4>0</vt:i4>
      </vt:variant>
      <vt:variant>
        <vt:i4>5</vt:i4>
      </vt:variant>
      <vt:variant>
        <vt:lpwstr>https://maps.app.goo.gl/B5MwzrnmG8u66LucA</vt:lpwstr>
      </vt:variant>
      <vt:variant>
        <vt:lpwstr/>
      </vt:variant>
      <vt:variant>
        <vt:i4>6684783</vt:i4>
      </vt:variant>
      <vt:variant>
        <vt:i4>21</vt:i4>
      </vt:variant>
      <vt:variant>
        <vt:i4>0</vt:i4>
      </vt:variant>
      <vt:variant>
        <vt:i4>5</vt:i4>
      </vt:variant>
      <vt:variant>
        <vt:lpwstr>https://www.homedepot.ca/product/hdx-102l-stackable-tough-strong-storage-tote-bin-plastic-organizer-box-black-base-yellow-snap-on-lid/1000706729?eid=PS_GO_140203__ALL_PLA-526641&amp;eid=PS_GOOGLE_D00_Corporate_GGL_Shopping_All-Products_All%20Products__PRODUCT_GROUP_pla-294357559827&amp;pid=1000706729&amp;store=7025&amp;gclsrc=aw.ds&amp;gad_source=1&amp;gbraid=0AAAAADhdmz4a1gXBTnra_Z9lsbp_XnDg3&amp;gclid=CjwKCAiAneK8BhAVEiwAoy2HYaKKyuiyQAAznpeMltig_2hktQBEFIunV7b28EaPk9IXSeqD59X2bhoCWtUQAvD_BwE</vt:lpwstr>
      </vt:variant>
      <vt:variant>
        <vt:lpwstr/>
      </vt:variant>
      <vt:variant>
        <vt:i4>5242885</vt:i4>
      </vt:variant>
      <vt:variant>
        <vt:i4>18</vt:i4>
      </vt:variant>
      <vt:variant>
        <vt:i4>0</vt:i4>
      </vt:variant>
      <vt:variant>
        <vt:i4>5</vt:i4>
      </vt:variant>
      <vt:variant>
        <vt:lpwstr>https://trello.com/invite/b/67854de1c174241761255377/ATTIc3a0c1ebe3a657b45168efe4dc6f20bb44B601A6/gng1503</vt:lpwstr>
      </vt:variant>
      <vt:variant>
        <vt:lpwstr/>
      </vt:variant>
      <vt:variant>
        <vt:i4>3932263</vt:i4>
      </vt:variant>
      <vt:variant>
        <vt:i4>15</vt:i4>
      </vt:variant>
      <vt:variant>
        <vt:i4>0</vt:i4>
      </vt:variant>
      <vt:variant>
        <vt:i4>5</vt:i4>
      </vt:variant>
      <vt:variant>
        <vt:lpwstr>https://biomanbio.com/HTML5GamesandLabs/EcoGames/nitrogencyclepage.html</vt:lpwstr>
      </vt:variant>
      <vt:variant>
        <vt:lpwstr/>
      </vt:variant>
      <vt:variant>
        <vt:i4>5832715</vt:i4>
      </vt:variant>
      <vt:variant>
        <vt:i4>12</vt:i4>
      </vt:variant>
      <vt:variant>
        <vt:i4>0</vt:i4>
      </vt:variant>
      <vt:variant>
        <vt:i4>5</vt:i4>
      </vt:variant>
      <vt:variant>
        <vt:lpwstr>https://www.mbari.org/lesson-plan/a-whale-of-a-tale/</vt:lpwstr>
      </vt:variant>
      <vt:variant>
        <vt:lpwstr/>
      </vt:variant>
      <vt:variant>
        <vt:i4>1900642</vt:i4>
      </vt:variant>
      <vt:variant>
        <vt:i4>9</vt:i4>
      </vt:variant>
      <vt:variant>
        <vt:i4>0</vt:i4>
      </vt:variant>
      <vt:variant>
        <vt:i4>5</vt:i4>
      </vt:variant>
      <vt:variant>
        <vt:lpwstr>https://www.sciencebuddies.org/science-fair-projects/project-ideas/Astro_p033/astronomy/why-are-there-seasons</vt:lpwstr>
      </vt:variant>
      <vt:variant>
        <vt:lpwstr/>
      </vt:variant>
      <vt:variant>
        <vt:i4>3932263</vt:i4>
      </vt:variant>
      <vt:variant>
        <vt:i4>6</vt:i4>
      </vt:variant>
      <vt:variant>
        <vt:i4>0</vt:i4>
      </vt:variant>
      <vt:variant>
        <vt:i4>5</vt:i4>
      </vt:variant>
      <vt:variant>
        <vt:lpwstr>https://biomanbio.com/HTML5GamesandLabs/EcoGames/nitrogencyclepage.html</vt:lpwstr>
      </vt:variant>
      <vt:variant>
        <vt:lpwstr/>
      </vt:variant>
      <vt:variant>
        <vt:i4>5832715</vt:i4>
      </vt:variant>
      <vt:variant>
        <vt:i4>3</vt:i4>
      </vt:variant>
      <vt:variant>
        <vt:i4>0</vt:i4>
      </vt:variant>
      <vt:variant>
        <vt:i4>5</vt:i4>
      </vt:variant>
      <vt:variant>
        <vt:lpwstr>https://www.mbari.org/lesson-plan/a-whale-of-a-tale/</vt:lpwstr>
      </vt:variant>
      <vt:variant>
        <vt:lpwstr/>
      </vt:variant>
      <vt:variant>
        <vt:i4>1900642</vt:i4>
      </vt:variant>
      <vt:variant>
        <vt:i4>0</vt:i4>
      </vt:variant>
      <vt:variant>
        <vt:i4>0</vt:i4>
      </vt:variant>
      <vt:variant>
        <vt:i4>5</vt:i4>
      </vt:variant>
      <vt:variant>
        <vt:lpwstr>https://www.sciencebuddies.org/science-fair-projects/project-ideas/Astro_p033/astronomy/why-are-there-seasons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Deslauriers</dc:creator>
  <cp:keywords/>
  <dc:description/>
  <cp:lastModifiedBy>Mathilda Zagabe</cp:lastModifiedBy>
  <cp:revision>195</cp:revision>
  <dcterms:created xsi:type="dcterms:W3CDTF">2025-01-27T23:52:00Z</dcterms:created>
  <dcterms:modified xsi:type="dcterms:W3CDTF">2025-02-05T00:48:00Z</dcterms:modified>
</cp:coreProperties>
</file>